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6A516B43" w:rsidR="00776004" w:rsidRPr="00F55AD7" w:rsidRDefault="00816606" w:rsidP="0014597C">
      <w:pPr>
        <w:pStyle w:val="Documentname"/>
      </w:pPr>
      <w:r>
        <w:t>[iala guideline on developments and implications of maritime autonomous surface ships for coastal authorities]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2E1503EE" w:rsidR="004E0BBB" w:rsidRPr="00F55AD7" w:rsidRDefault="00154B4A" w:rsidP="00201579">
      <w:pPr>
        <w:pStyle w:val="BodyText"/>
      </w:pPr>
      <w:r w:rsidRPr="00154B4A">
        <w:rPr>
          <w:highlight w:val="yellow"/>
        </w:rPr>
        <w:t>Proposed Table of Contents</w:t>
      </w:r>
      <w:r>
        <w:t xml:space="preserve"> </w:t>
      </w: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EC614EC" w14:textId="59277369" w:rsidR="002E7B14" w:rsidRDefault="000C2857">
      <w:pPr>
        <w:pStyle w:val="TOC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E7B14" w:rsidRPr="009D7DDF">
        <w:t>1.</w:t>
      </w:r>
      <w:r w:rsidR="002E7B14">
        <w:rPr>
          <w:rFonts w:eastAsiaTheme="minorEastAsia"/>
          <w:b w:val="0"/>
          <w:caps w:val="0"/>
          <w:color w:val="auto"/>
          <w:lang w:val="en-US"/>
        </w:rPr>
        <w:tab/>
      </w:r>
      <w:r w:rsidR="002E7B14">
        <w:t>Introduction</w:t>
      </w:r>
      <w:r w:rsidR="002E7B14">
        <w:tab/>
      </w:r>
      <w:r w:rsidR="002E7B14">
        <w:fldChar w:fldCharType="begin"/>
      </w:r>
      <w:r w:rsidR="002E7B14">
        <w:instrText xml:space="preserve"> PAGEREF _Toc111186819 \h </w:instrText>
      </w:r>
      <w:r w:rsidR="002E7B14">
        <w:fldChar w:fldCharType="separate"/>
      </w:r>
      <w:r w:rsidR="002E7B14">
        <w:t>6</w:t>
      </w:r>
      <w:r w:rsidR="002E7B14">
        <w:fldChar w:fldCharType="end"/>
      </w:r>
    </w:p>
    <w:p w14:paraId="001D6A45" w14:textId="79814F1E" w:rsidR="002E7B14" w:rsidRDefault="002E7B14">
      <w:pPr>
        <w:pStyle w:val="TOC2"/>
        <w:rPr>
          <w:rFonts w:eastAsiaTheme="minorEastAsia"/>
          <w:color w:val="auto"/>
          <w:lang w:val="en-US"/>
        </w:rPr>
      </w:pPr>
      <w:r w:rsidRPr="009D7DDF">
        <w:t>1.1.</w:t>
      </w:r>
      <w:r>
        <w:rPr>
          <w:rFonts w:eastAsiaTheme="minorEastAsia"/>
          <w:color w:val="auto"/>
          <w:lang w:val="en-US"/>
        </w:rPr>
        <w:tab/>
      </w:r>
      <w:r>
        <w:t>Background</w:t>
      </w:r>
      <w:r>
        <w:tab/>
      </w:r>
      <w:r>
        <w:fldChar w:fldCharType="begin"/>
      </w:r>
      <w:r>
        <w:instrText xml:space="preserve"> PAGEREF _Toc111186820 \h </w:instrText>
      </w:r>
      <w:r>
        <w:fldChar w:fldCharType="separate"/>
      </w:r>
      <w:r>
        <w:t>6</w:t>
      </w:r>
      <w:r>
        <w:fldChar w:fldCharType="end"/>
      </w:r>
    </w:p>
    <w:p w14:paraId="038285F4" w14:textId="059A2624" w:rsidR="002E7B14" w:rsidRDefault="002E7B14">
      <w:pPr>
        <w:pStyle w:val="TOC1"/>
        <w:rPr>
          <w:rFonts w:eastAsiaTheme="minorEastAsia"/>
          <w:b w:val="0"/>
          <w:caps w:val="0"/>
          <w:color w:val="auto"/>
          <w:lang w:val="en-US"/>
        </w:rPr>
      </w:pPr>
      <w:r w:rsidRPr="009D7DDF">
        <w:t>2.</w:t>
      </w:r>
      <w:r>
        <w:rPr>
          <w:rFonts w:eastAsiaTheme="minorEastAsia"/>
          <w:b w:val="0"/>
          <w:caps w:val="0"/>
          <w:color w:val="auto"/>
          <w:lang w:val="en-US"/>
        </w:rPr>
        <w:tab/>
      </w:r>
      <w:r>
        <w:t>Aims and Objectives</w:t>
      </w:r>
      <w:r>
        <w:tab/>
      </w:r>
      <w:r>
        <w:fldChar w:fldCharType="begin"/>
      </w:r>
      <w:r>
        <w:instrText xml:space="preserve"> PAGEREF _Toc111186821 \h </w:instrText>
      </w:r>
      <w:r>
        <w:fldChar w:fldCharType="separate"/>
      </w:r>
      <w:r>
        <w:t>6</w:t>
      </w:r>
      <w:r>
        <w:fldChar w:fldCharType="end"/>
      </w:r>
    </w:p>
    <w:p w14:paraId="41598D8D" w14:textId="672CBFAF" w:rsidR="002E7B14" w:rsidRDefault="002E7B14">
      <w:pPr>
        <w:pStyle w:val="TOC1"/>
        <w:rPr>
          <w:rFonts w:eastAsiaTheme="minorEastAsia"/>
          <w:b w:val="0"/>
          <w:caps w:val="0"/>
          <w:color w:val="auto"/>
          <w:lang w:val="en-US"/>
        </w:rPr>
      </w:pPr>
      <w:r w:rsidRPr="009D7DDF">
        <w:t>3.</w:t>
      </w:r>
      <w:r>
        <w:rPr>
          <w:rFonts w:eastAsiaTheme="minorEastAsia"/>
          <w:b w:val="0"/>
          <w:caps w:val="0"/>
          <w:color w:val="auto"/>
          <w:lang w:val="en-US"/>
        </w:rPr>
        <w:tab/>
      </w:r>
      <w:r>
        <w:t>Developments in MASS</w:t>
      </w:r>
      <w:r>
        <w:tab/>
      </w:r>
      <w:r>
        <w:fldChar w:fldCharType="begin"/>
      </w:r>
      <w:r>
        <w:instrText xml:space="preserve"> PAGEREF _Toc111186822 \h </w:instrText>
      </w:r>
      <w:r>
        <w:fldChar w:fldCharType="separate"/>
      </w:r>
      <w:r>
        <w:t>7</w:t>
      </w:r>
      <w:r>
        <w:fldChar w:fldCharType="end"/>
      </w:r>
    </w:p>
    <w:p w14:paraId="23982D02" w14:textId="58B1B7B5" w:rsidR="002E7B14" w:rsidRDefault="002E7B14">
      <w:pPr>
        <w:pStyle w:val="TOC2"/>
        <w:rPr>
          <w:rFonts w:eastAsiaTheme="minorEastAsia"/>
          <w:color w:val="auto"/>
          <w:lang w:val="en-US"/>
        </w:rPr>
      </w:pPr>
      <w:r w:rsidRPr="009D7DDF">
        <w:t>3.1.</w:t>
      </w:r>
      <w:r>
        <w:rPr>
          <w:rFonts w:eastAsiaTheme="minorEastAsia"/>
          <w:color w:val="auto"/>
          <w:lang w:val="en-US"/>
        </w:rPr>
        <w:tab/>
      </w:r>
      <w:r>
        <w:t>IMO’s Strategic Approach to MASS</w:t>
      </w:r>
      <w:r>
        <w:tab/>
      </w:r>
      <w:r>
        <w:fldChar w:fldCharType="begin"/>
      </w:r>
      <w:r>
        <w:instrText xml:space="preserve"> PAGEREF _Toc111186823 \h </w:instrText>
      </w:r>
      <w:r>
        <w:fldChar w:fldCharType="separate"/>
      </w:r>
      <w:r>
        <w:t>7</w:t>
      </w:r>
      <w:r>
        <w:fldChar w:fldCharType="end"/>
      </w:r>
    </w:p>
    <w:p w14:paraId="20035DB3" w14:textId="4A938927" w:rsidR="002E7B14" w:rsidRDefault="002E7B14">
      <w:pPr>
        <w:pStyle w:val="TOC2"/>
        <w:rPr>
          <w:rFonts w:eastAsiaTheme="minorEastAsia"/>
          <w:color w:val="auto"/>
          <w:lang w:val="en-US"/>
        </w:rPr>
      </w:pPr>
      <w:r w:rsidRPr="009D7DDF">
        <w:t>3.2.</w:t>
      </w:r>
      <w:r>
        <w:rPr>
          <w:rFonts w:eastAsiaTheme="minorEastAsia"/>
          <w:color w:val="auto"/>
          <w:lang w:val="en-US"/>
        </w:rPr>
        <w:tab/>
      </w:r>
      <w:r>
        <w:t>IALA and MASS</w:t>
      </w:r>
      <w:r>
        <w:tab/>
      </w:r>
      <w:r>
        <w:fldChar w:fldCharType="begin"/>
      </w:r>
      <w:r>
        <w:instrText xml:space="preserve"> PAGEREF _Toc111186824 \h </w:instrText>
      </w:r>
      <w:r>
        <w:fldChar w:fldCharType="separate"/>
      </w:r>
      <w:r>
        <w:t>8</w:t>
      </w:r>
      <w:r>
        <w:fldChar w:fldCharType="end"/>
      </w:r>
    </w:p>
    <w:p w14:paraId="3C2E69CE" w14:textId="1A6F1F02" w:rsidR="002E7B14" w:rsidRDefault="002E7B14">
      <w:pPr>
        <w:pStyle w:val="TOC2"/>
        <w:rPr>
          <w:rFonts w:eastAsiaTheme="minorEastAsia"/>
          <w:color w:val="auto"/>
          <w:lang w:val="en-US"/>
        </w:rPr>
      </w:pPr>
      <w:r w:rsidRPr="009D7DDF">
        <w:t>3.3.</w:t>
      </w:r>
      <w:r>
        <w:rPr>
          <w:rFonts w:eastAsiaTheme="minorEastAsia"/>
          <w:color w:val="auto"/>
          <w:lang w:val="en-US"/>
        </w:rPr>
        <w:tab/>
      </w:r>
      <w:r>
        <w:t>Review of MASS related Documents</w:t>
      </w:r>
      <w:r>
        <w:tab/>
      </w:r>
      <w:r>
        <w:fldChar w:fldCharType="begin"/>
      </w:r>
      <w:r>
        <w:instrText xml:space="preserve"> PAGEREF _Toc111186825 \h </w:instrText>
      </w:r>
      <w:r>
        <w:fldChar w:fldCharType="separate"/>
      </w:r>
      <w:r>
        <w:t>9</w:t>
      </w:r>
      <w:r>
        <w:fldChar w:fldCharType="end"/>
      </w:r>
    </w:p>
    <w:p w14:paraId="5B9DCC24" w14:textId="1E11A57C" w:rsidR="002E7B14" w:rsidRDefault="002E7B14">
      <w:pPr>
        <w:pStyle w:val="TOC3"/>
        <w:tabs>
          <w:tab w:val="left" w:pos="1134"/>
        </w:tabs>
        <w:rPr>
          <w:rFonts w:eastAsiaTheme="minorEastAsia"/>
          <w:noProof/>
          <w:color w:val="auto"/>
          <w:sz w:val="22"/>
          <w:lang w:val="en-US"/>
        </w:rPr>
      </w:pPr>
      <w:r w:rsidRPr="009D7DDF">
        <w:rPr>
          <w:noProof/>
        </w:rPr>
        <w:t>3.3.1.</w:t>
      </w:r>
      <w:r>
        <w:rPr>
          <w:rFonts w:eastAsiaTheme="minorEastAsia"/>
          <w:noProof/>
          <w:color w:val="auto"/>
          <w:sz w:val="22"/>
          <w:lang w:val="en-US"/>
        </w:rPr>
        <w:tab/>
      </w:r>
      <w:r>
        <w:rPr>
          <w:noProof/>
        </w:rPr>
        <w:t>Existing high-level documents</w:t>
      </w:r>
      <w:r>
        <w:rPr>
          <w:noProof/>
        </w:rPr>
        <w:tab/>
      </w:r>
      <w:r>
        <w:rPr>
          <w:noProof/>
        </w:rPr>
        <w:fldChar w:fldCharType="begin"/>
      </w:r>
      <w:r>
        <w:rPr>
          <w:noProof/>
        </w:rPr>
        <w:instrText xml:space="preserve"> PAGEREF _Toc111186826 \h </w:instrText>
      </w:r>
      <w:r>
        <w:rPr>
          <w:noProof/>
        </w:rPr>
      </w:r>
      <w:r>
        <w:rPr>
          <w:noProof/>
        </w:rPr>
        <w:fldChar w:fldCharType="separate"/>
      </w:r>
      <w:r>
        <w:rPr>
          <w:noProof/>
        </w:rPr>
        <w:t>9</w:t>
      </w:r>
      <w:r>
        <w:rPr>
          <w:noProof/>
        </w:rPr>
        <w:fldChar w:fldCharType="end"/>
      </w:r>
    </w:p>
    <w:p w14:paraId="4FAD65C8" w14:textId="6385E3DF" w:rsidR="002E7B14" w:rsidRDefault="002E7B14">
      <w:pPr>
        <w:pStyle w:val="TOC3"/>
        <w:tabs>
          <w:tab w:val="left" w:pos="1134"/>
        </w:tabs>
        <w:rPr>
          <w:rFonts w:eastAsiaTheme="minorEastAsia"/>
          <w:noProof/>
          <w:color w:val="auto"/>
          <w:sz w:val="22"/>
          <w:lang w:val="en-US"/>
        </w:rPr>
      </w:pPr>
      <w:r w:rsidRPr="009D7DDF">
        <w:rPr>
          <w:noProof/>
        </w:rPr>
        <w:t>3.3.2.</w:t>
      </w:r>
      <w:r>
        <w:rPr>
          <w:rFonts w:eastAsiaTheme="minorEastAsia"/>
          <w:noProof/>
          <w:color w:val="auto"/>
          <w:sz w:val="22"/>
          <w:lang w:val="en-US"/>
        </w:rPr>
        <w:tab/>
      </w:r>
      <w:r>
        <w:rPr>
          <w:noProof/>
        </w:rPr>
        <w:t>Other documents</w:t>
      </w:r>
      <w:r>
        <w:rPr>
          <w:noProof/>
        </w:rPr>
        <w:tab/>
      </w:r>
      <w:r>
        <w:rPr>
          <w:noProof/>
        </w:rPr>
        <w:fldChar w:fldCharType="begin"/>
      </w:r>
      <w:r>
        <w:rPr>
          <w:noProof/>
        </w:rPr>
        <w:instrText xml:space="preserve"> PAGEREF _Toc111186827 \h </w:instrText>
      </w:r>
      <w:r>
        <w:rPr>
          <w:noProof/>
        </w:rPr>
      </w:r>
      <w:r>
        <w:rPr>
          <w:noProof/>
        </w:rPr>
        <w:fldChar w:fldCharType="separate"/>
      </w:r>
      <w:r>
        <w:rPr>
          <w:noProof/>
        </w:rPr>
        <w:t>10</w:t>
      </w:r>
      <w:r>
        <w:rPr>
          <w:noProof/>
        </w:rPr>
        <w:fldChar w:fldCharType="end"/>
      </w:r>
    </w:p>
    <w:p w14:paraId="4A26884A" w14:textId="1FF051E9" w:rsidR="002E7B14" w:rsidRDefault="002E7B14">
      <w:pPr>
        <w:pStyle w:val="TOC3"/>
        <w:tabs>
          <w:tab w:val="left" w:pos="1134"/>
        </w:tabs>
        <w:rPr>
          <w:rFonts w:eastAsiaTheme="minorEastAsia"/>
          <w:noProof/>
          <w:color w:val="auto"/>
          <w:sz w:val="22"/>
          <w:lang w:val="en-US"/>
        </w:rPr>
      </w:pPr>
      <w:r w:rsidRPr="009D7DDF">
        <w:rPr>
          <w:noProof/>
        </w:rPr>
        <w:t>3.3.3.</w:t>
      </w:r>
      <w:r>
        <w:rPr>
          <w:rFonts w:eastAsiaTheme="minorEastAsia"/>
          <w:noProof/>
          <w:color w:val="auto"/>
          <w:sz w:val="22"/>
          <w:lang w:val="en-US"/>
        </w:rPr>
        <w:tab/>
      </w:r>
      <w:r>
        <w:rPr>
          <w:noProof/>
        </w:rPr>
        <w:t>Conclusion</w:t>
      </w:r>
      <w:r>
        <w:rPr>
          <w:noProof/>
        </w:rPr>
        <w:tab/>
      </w:r>
      <w:r>
        <w:rPr>
          <w:noProof/>
        </w:rPr>
        <w:fldChar w:fldCharType="begin"/>
      </w:r>
      <w:r>
        <w:rPr>
          <w:noProof/>
        </w:rPr>
        <w:instrText xml:space="preserve"> PAGEREF _Toc111186828 \h </w:instrText>
      </w:r>
      <w:r>
        <w:rPr>
          <w:noProof/>
        </w:rPr>
      </w:r>
      <w:r>
        <w:rPr>
          <w:noProof/>
        </w:rPr>
        <w:fldChar w:fldCharType="separate"/>
      </w:r>
      <w:r>
        <w:rPr>
          <w:noProof/>
        </w:rPr>
        <w:t>11</w:t>
      </w:r>
      <w:r>
        <w:rPr>
          <w:noProof/>
        </w:rPr>
        <w:fldChar w:fldCharType="end"/>
      </w:r>
    </w:p>
    <w:p w14:paraId="43476888" w14:textId="487A267A" w:rsidR="002E7B14" w:rsidRDefault="002E7B14">
      <w:pPr>
        <w:pStyle w:val="TOC1"/>
        <w:rPr>
          <w:rFonts w:eastAsiaTheme="minorEastAsia"/>
          <w:b w:val="0"/>
          <w:caps w:val="0"/>
          <w:color w:val="auto"/>
          <w:lang w:val="en-US"/>
        </w:rPr>
      </w:pPr>
      <w:r w:rsidRPr="009D7DDF">
        <w:rPr>
          <w:caps w:val="0"/>
        </w:rPr>
        <w:t>4.</w:t>
      </w:r>
      <w:r>
        <w:rPr>
          <w:rFonts w:eastAsiaTheme="minorEastAsia"/>
          <w:b w:val="0"/>
          <w:caps w:val="0"/>
          <w:color w:val="auto"/>
          <w:lang w:val="en-US"/>
        </w:rPr>
        <w:tab/>
      </w:r>
      <w:r w:rsidRPr="009D7DDF">
        <w:rPr>
          <w:caps w:val="0"/>
        </w:rPr>
        <w:t>Considerations for MASS</w:t>
      </w:r>
      <w:r>
        <w:tab/>
      </w:r>
      <w:r>
        <w:fldChar w:fldCharType="begin"/>
      </w:r>
      <w:r>
        <w:instrText xml:space="preserve"> PAGEREF _Toc111186829 \h </w:instrText>
      </w:r>
      <w:r>
        <w:fldChar w:fldCharType="separate"/>
      </w:r>
      <w:r>
        <w:t>11</w:t>
      </w:r>
      <w:r>
        <w:fldChar w:fldCharType="end"/>
      </w:r>
    </w:p>
    <w:p w14:paraId="25820798" w14:textId="42683F29" w:rsidR="002E7B14" w:rsidRDefault="002E7B14">
      <w:pPr>
        <w:pStyle w:val="TOC2"/>
        <w:rPr>
          <w:rFonts w:eastAsiaTheme="minorEastAsia"/>
          <w:color w:val="auto"/>
          <w:lang w:val="en-US"/>
        </w:rPr>
      </w:pPr>
      <w:r w:rsidRPr="009D7DDF">
        <w:t>4.1.</w:t>
      </w:r>
      <w:r>
        <w:rPr>
          <w:rFonts w:eastAsiaTheme="minorEastAsia"/>
          <w:color w:val="auto"/>
          <w:lang w:val="en-US"/>
        </w:rPr>
        <w:tab/>
      </w:r>
      <w:r w:rsidRPr="009D7DDF">
        <w:t>Management of MASS vessels</w:t>
      </w:r>
      <w:r>
        <w:tab/>
      </w:r>
      <w:r>
        <w:fldChar w:fldCharType="begin"/>
      </w:r>
      <w:r>
        <w:instrText xml:space="preserve"> PAGEREF _Toc111186830 \h </w:instrText>
      </w:r>
      <w:r>
        <w:fldChar w:fldCharType="separate"/>
      </w:r>
      <w:r>
        <w:t>11</w:t>
      </w:r>
      <w:r>
        <w:fldChar w:fldCharType="end"/>
      </w:r>
    </w:p>
    <w:p w14:paraId="086A1210" w14:textId="33F1C9E6" w:rsidR="002E7B14" w:rsidRDefault="002E7B14">
      <w:pPr>
        <w:pStyle w:val="TOC3"/>
        <w:tabs>
          <w:tab w:val="left" w:pos="1134"/>
        </w:tabs>
        <w:rPr>
          <w:rFonts w:eastAsiaTheme="minorEastAsia"/>
          <w:noProof/>
          <w:color w:val="auto"/>
          <w:sz w:val="22"/>
          <w:lang w:val="en-US"/>
        </w:rPr>
      </w:pPr>
      <w:r w:rsidRPr="009D7DDF">
        <w:rPr>
          <w:caps/>
          <w:noProof/>
        </w:rPr>
        <w:t>4.1.1.</w:t>
      </w:r>
      <w:r>
        <w:rPr>
          <w:rFonts w:eastAsiaTheme="minorEastAsia"/>
          <w:noProof/>
          <w:color w:val="auto"/>
          <w:sz w:val="22"/>
          <w:lang w:val="en-US"/>
        </w:rPr>
        <w:tab/>
      </w:r>
      <w:r w:rsidRPr="009D7DDF">
        <w:rPr>
          <w:caps/>
          <w:noProof/>
        </w:rPr>
        <w:t>Regulatory Aspects</w:t>
      </w:r>
      <w:r>
        <w:rPr>
          <w:noProof/>
        </w:rPr>
        <w:tab/>
      </w:r>
      <w:r>
        <w:rPr>
          <w:noProof/>
        </w:rPr>
        <w:fldChar w:fldCharType="begin"/>
      </w:r>
      <w:r>
        <w:rPr>
          <w:noProof/>
        </w:rPr>
        <w:instrText xml:space="preserve"> PAGEREF _Toc111186831 \h </w:instrText>
      </w:r>
      <w:r>
        <w:rPr>
          <w:noProof/>
        </w:rPr>
      </w:r>
      <w:r>
        <w:rPr>
          <w:noProof/>
        </w:rPr>
        <w:fldChar w:fldCharType="separate"/>
      </w:r>
      <w:r>
        <w:rPr>
          <w:noProof/>
        </w:rPr>
        <w:t>11</w:t>
      </w:r>
      <w:r>
        <w:rPr>
          <w:noProof/>
        </w:rPr>
        <w:fldChar w:fldCharType="end"/>
      </w:r>
    </w:p>
    <w:p w14:paraId="684399FF" w14:textId="31466C3B" w:rsidR="002E7B14" w:rsidRDefault="002E7B14">
      <w:pPr>
        <w:pStyle w:val="TOC3"/>
        <w:tabs>
          <w:tab w:val="left" w:pos="1134"/>
        </w:tabs>
        <w:rPr>
          <w:rFonts w:eastAsiaTheme="minorEastAsia"/>
          <w:noProof/>
          <w:color w:val="auto"/>
          <w:sz w:val="22"/>
          <w:lang w:val="en-US"/>
        </w:rPr>
      </w:pPr>
      <w:r w:rsidRPr="009D7DDF">
        <w:rPr>
          <w:noProof/>
        </w:rPr>
        <w:t>4.1.2.</w:t>
      </w:r>
      <w:r>
        <w:rPr>
          <w:rFonts w:eastAsiaTheme="minorEastAsia"/>
          <w:noProof/>
          <w:color w:val="auto"/>
          <w:sz w:val="22"/>
          <w:lang w:val="en-US"/>
        </w:rPr>
        <w:tab/>
      </w:r>
      <w:r>
        <w:rPr>
          <w:noProof/>
        </w:rPr>
        <w:t>Allocation and Rules of Test Areas</w:t>
      </w:r>
      <w:r>
        <w:rPr>
          <w:noProof/>
        </w:rPr>
        <w:tab/>
      </w:r>
      <w:r>
        <w:rPr>
          <w:noProof/>
        </w:rPr>
        <w:fldChar w:fldCharType="begin"/>
      </w:r>
      <w:r>
        <w:rPr>
          <w:noProof/>
        </w:rPr>
        <w:instrText xml:space="preserve"> PAGEREF _Toc111186832 \h </w:instrText>
      </w:r>
      <w:r>
        <w:rPr>
          <w:noProof/>
        </w:rPr>
      </w:r>
      <w:r>
        <w:rPr>
          <w:noProof/>
        </w:rPr>
        <w:fldChar w:fldCharType="separate"/>
      </w:r>
      <w:r>
        <w:rPr>
          <w:noProof/>
        </w:rPr>
        <w:t>12</w:t>
      </w:r>
      <w:r>
        <w:rPr>
          <w:noProof/>
        </w:rPr>
        <w:fldChar w:fldCharType="end"/>
      </w:r>
    </w:p>
    <w:p w14:paraId="0477AF98" w14:textId="1432572F" w:rsidR="002E7B14" w:rsidRDefault="002E7B14">
      <w:pPr>
        <w:pStyle w:val="TOC3"/>
        <w:tabs>
          <w:tab w:val="left" w:pos="1134"/>
        </w:tabs>
        <w:rPr>
          <w:rFonts w:eastAsiaTheme="minorEastAsia"/>
          <w:noProof/>
          <w:color w:val="auto"/>
          <w:sz w:val="22"/>
          <w:lang w:val="en-US"/>
        </w:rPr>
      </w:pPr>
      <w:r w:rsidRPr="009D7DDF">
        <w:rPr>
          <w:noProof/>
        </w:rPr>
        <w:t>4.1.3.</w:t>
      </w:r>
      <w:r>
        <w:rPr>
          <w:rFonts w:eastAsiaTheme="minorEastAsia"/>
          <w:noProof/>
          <w:color w:val="auto"/>
          <w:sz w:val="22"/>
          <w:lang w:val="en-US"/>
        </w:rPr>
        <w:tab/>
      </w:r>
      <w:r>
        <w:rPr>
          <w:noProof/>
        </w:rPr>
        <w:t>Changes to National Laws</w:t>
      </w:r>
      <w:r>
        <w:rPr>
          <w:noProof/>
        </w:rPr>
        <w:tab/>
      </w:r>
      <w:r>
        <w:rPr>
          <w:noProof/>
        </w:rPr>
        <w:fldChar w:fldCharType="begin"/>
      </w:r>
      <w:r>
        <w:rPr>
          <w:noProof/>
        </w:rPr>
        <w:instrText xml:space="preserve"> PAGEREF _Toc111186833 \h </w:instrText>
      </w:r>
      <w:r>
        <w:rPr>
          <w:noProof/>
        </w:rPr>
      </w:r>
      <w:r>
        <w:rPr>
          <w:noProof/>
        </w:rPr>
        <w:fldChar w:fldCharType="separate"/>
      </w:r>
      <w:r>
        <w:rPr>
          <w:noProof/>
        </w:rPr>
        <w:t>12</w:t>
      </w:r>
      <w:r>
        <w:rPr>
          <w:noProof/>
        </w:rPr>
        <w:fldChar w:fldCharType="end"/>
      </w:r>
    </w:p>
    <w:p w14:paraId="7E981988" w14:textId="62F50393" w:rsidR="002E7B14" w:rsidRDefault="002E7B14">
      <w:pPr>
        <w:pStyle w:val="TOC2"/>
        <w:rPr>
          <w:rFonts w:eastAsiaTheme="minorEastAsia"/>
          <w:color w:val="auto"/>
          <w:lang w:val="en-US"/>
        </w:rPr>
      </w:pPr>
      <w:r w:rsidRPr="009D7DDF">
        <w:t>4.2.</w:t>
      </w:r>
      <w:r>
        <w:rPr>
          <w:rFonts w:eastAsiaTheme="minorEastAsia"/>
          <w:color w:val="auto"/>
          <w:lang w:val="en-US"/>
        </w:rPr>
        <w:tab/>
      </w:r>
      <w:r>
        <w:t>Operational aspects</w:t>
      </w:r>
      <w:r>
        <w:tab/>
      </w:r>
      <w:r>
        <w:fldChar w:fldCharType="begin"/>
      </w:r>
      <w:r>
        <w:instrText xml:space="preserve"> PAGEREF _Toc111186834 \h </w:instrText>
      </w:r>
      <w:r>
        <w:fldChar w:fldCharType="separate"/>
      </w:r>
      <w:r>
        <w:t>13</w:t>
      </w:r>
      <w:r>
        <w:fldChar w:fldCharType="end"/>
      </w:r>
    </w:p>
    <w:p w14:paraId="2C1862E7" w14:textId="1EE1F498" w:rsidR="002E7B14" w:rsidRDefault="002E7B14">
      <w:pPr>
        <w:pStyle w:val="TOC2"/>
        <w:rPr>
          <w:rFonts w:eastAsiaTheme="minorEastAsia"/>
          <w:color w:val="auto"/>
          <w:lang w:val="en-US"/>
        </w:rPr>
      </w:pPr>
      <w:r w:rsidRPr="009D7DDF">
        <w:t>4.3.</w:t>
      </w:r>
      <w:r>
        <w:rPr>
          <w:rFonts w:eastAsiaTheme="minorEastAsia"/>
          <w:color w:val="auto"/>
          <w:lang w:val="en-US"/>
        </w:rPr>
        <w:tab/>
      </w:r>
      <w:r>
        <w:t>Environmental Considerations</w:t>
      </w:r>
      <w:r>
        <w:tab/>
      </w:r>
      <w:r>
        <w:fldChar w:fldCharType="begin"/>
      </w:r>
      <w:r>
        <w:instrText xml:space="preserve"> PAGEREF _Toc111186835 \h </w:instrText>
      </w:r>
      <w:r>
        <w:fldChar w:fldCharType="separate"/>
      </w:r>
      <w:r>
        <w:t>16</w:t>
      </w:r>
      <w:r>
        <w:fldChar w:fldCharType="end"/>
      </w:r>
    </w:p>
    <w:p w14:paraId="3E97125B" w14:textId="709DE212" w:rsidR="002E7B14" w:rsidRDefault="002E7B14">
      <w:pPr>
        <w:pStyle w:val="TOC3"/>
        <w:tabs>
          <w:tab w:val="left" w:pos="1134"/>
        </w:tabs>
        <w:rPr>
          <w:rFonts w:eastAsiaTheme="minorEastAsia"/>
          <w:noProof/>
          <w:color w:val="auto"/>
          <w:sz w:val="22"/>
          <w:lang w:val="en-US"/>
        </w:rPr>
      </w:pPr>
      <w:r w:rsidRPr="009D7DDF">
        <w:rPr>
          <w:noProof/>
        </w:rPr>
        <w:t>4.3.1.</w:t>
      </w:r>
      <w:r>
        <w:rPr>
          <w:rFonts w:eastAsiaTheme="minorEastAsia"/>
          <w:noProof/>
          <w:color w:val="auto"/>
          <w:sz w:val="22"/>
          <w:lang w:val="en-US"/>
        </w:rPr>
        <w:tab/>
      </w:r>
      <w:r>
        <w:rPr>
          <w:noProof/>
        </w:rPr>
        <w:t>Health and Safety</w:t>
      </w:r>
      <w:r>
        <w:rPr>
          <w:noProof/>
        </w:rPr>
        <w:tab/>
      </w:r>
      <w:r>
        <w:rPr>
          <w:noProof/>
        </w:rPr>
        <w:fldChar w:fldCharType="begin"/>
      </w:r>
      <w:r>
        <w:rPr>
          <w:noProof/>
        </w:rPr>
        <w:instrText xml:space="preserve"> PAGEREF _Toc111186836 \h </w:instrText>
      </w:r>
      <w:r>
        <w:rPr>
          <w:noProof/>
        </w:rPr>
      </w:r>
      <w:r>
        <w:rPr>
          <w:noProof/>
        </w:rPr>
        <w:fldChar w:fldCharType="separate"/>
      </w:r>
      <w:r>
        <w:rPr>
          <w:noProof/>
        </w:rPr>
        <w:t>16</w:t>
      </w:r>
      <w:r>
        <w:rPr>
          <w:noProof/>
        </w:rPr>
        <w:fldChar w:fldCharType="end"/>
      </w:r>
    </w:p>
    <w:p w14:paraId="44A8101D" w14:textId="7893C640" w:rsidR="002E7B14" w:rsidRDefault="002E7B14">
      <w:pPr>
        <w:pStyle w:val="TOC2"/>
        <w:rPr>
          <w:rFonts w:eastAsiaTheme="minorEastAsia"/>
          <w:color w:val="auto"/>
          <w:lang w:val="en-US"/>
        </w:rPr>
      </w:pPr>
      <w:r w:rsidRPr="009D7DDF">
        <w:t>4.4.</w:t>
      </w:r>
      <w:r>
        <w:rPr>
          <w:rFonts w:eastAsiaTheme="minorEastAsia"/>
          <w:color w:val="auto"/>
          <w:lang w:val="en-US"/>
        </w:rPr>
        <w:tab/>
      </w:r>
      <w:r w:rsidRPr="009D7DDF">
        <w:t>Risk Management and Assessment</w:t>
      </w:r>
      <w:r>
        <w:tab/>
      </w:r>
      <w:r>
        <w:fldChar w:fldCharType="begin"/>
      </w:r>
      <w:r>
        <w:instrText xml:space="preserve"> PAGEREF _Toc111186837 \h </w:instrText>
      </w:r>
      <w:r>
        <w:fldChar w:fldCharType="separate"/>
      </w:r>
      <w:r>
        <w:t>16</w:t>
      </w:r>
      <w:r>
        <w:fldChar w:fldCharType="end"/>
      </w:r>
    </w:p>
    <w:p w14:paraId="7E7F0751" w14:textId="170F2E30" w:rsidR="002E7B14" w:rsidRDefault="002E7B14">
      <w:pPr>
        <w:pStyle w:val="TOC3"/>
        <w:tabs>
          <w:tab w:val="left" w:pos="1134"/>
        </w:tabs>
        <w:rPr>
          <w:rFonts w:eastAsiaTheme="minorEastAsia"/>
          <w:noProof/>
          <w:color w:val="auto"/>
          <w:sz w:val="22"/>
          <w:lang w:val="en-US"/>
        </w:rPr>
      </w:pPr>
      <w:r w:rsidRPr="009D7DDF">
        <w:rPr>
          <w:noProof/>
        </w:rPr>
        <w:t>4.4.1.</w:t>
      </w:r>
      <w:r>
        <w:rPr>
          <w:rFonts w:eastAsiaTheme="minorEastAsia"/>
          <w:noProof/>
          <w:color w:val="auto"/>
          <w:sz w:val="22"/>
          <w:lang w:val="en-US"/>
        </w:rPr>
        <w:tab/>
      </w:r>
      <w:r>
        <w:rPr>
          <w:noProof/>
        </w:rPr>
        <w:t>Risk Management Assessment prior to MASS</w:t>
      </w:r>
      <w:r>
        <w:rPr>
          <w:noProof/>
        </w:rPr>
        <w:tab/>
      </w:r>
      <w:r>
        <w:rPr>
          <w:noProof/>
        </w:rPr>
        <w:fldChar w:fldCharType="begin"/>
      </w:r>
      <w:r>
        <w:rPr>
          <w:noProof/>
        </w:rPr>
        <w:instrText xml:space="preserve"> PAGEREF _Toc111186838 \h </w:instrText>
      </w:r>
      <w:r>
        <w:rPr>
          <w:noProof/>
        </w:rPr>
      </w:r>
      <w:r>
        <w:rPr>
          <w:noProof/>
        </w:rPr>
        <w:fldChar w:fldCharType="separate"/>
      </w:r>
      <w:r>
        <w:rPr>
          <w:noProof/>
        </w:rPr>
        <w:t>16</w:t>
      </w:r>
      <w:r>
        <w:rPr>
          <w:noProof/>
        </w:rPr>
        <w:fldChar w:fldCharType="end"/>
      </w:r>
    </w:p>
    <w:p w14:paraId="6A48A602" w14:textId="6438D701" w:rsidR="002E7B14" w:rsidRDefault="002E7B14">
      <w:pPr>
        <w:pStyle w:val="TOC2"/>
        <w:rPr>
          <w:rFonts w:eastAsiaTheme="minorEastAsia"/>
          <w:color w:val="auto"/>
          <w:lang w:val="en-US"/>
        </w:rPr>
      </w:pPr>
      <w:r w:rsidRPr="009D7DDF">
        <w:t>4.5.</w:t>
      </w:r>
      <w:r>
        <w:rPr>
          <w:rFonts w:eastAsiaTheme="minorEastAsia"/>
          <w:color w:val="auto"/>
          <w:lang w:val="en-US"/>
        </w:rPr>
        <w:tab/>
      </w:r>
      <w:r w:rsidRPr="009D7DDF">
        <w:t>Maintenance of MASS and Equipment</w:t>
      </w:r>
      <w:r>
        <w:tab/>
      </w:r>
      <w:r>
        <w:fldChar w:fldCharType="begin"/>
      </w:r>
      <w:r>
        <w:instrText xml:space="preserve"> PAGEREF _Toc111186839 \h </w:instrText>
      </w:r>
      <w:r>
        <w:fldChar w:fldCharType="separate"/>
      </w:r>
      <w:r>
        <w:t>18</w:t>
      </w:r>
      <w:r>
        <w:fldChar w:fldCharType="end"/>
      </w:r>
    </w:p>
    <w:p w14:paraId="00159709" w14:textId="4F0077C5" w:rsidR="002E7B14" w:rsidRDefault="002E7B14">
      <w:pPr>
        <w:pStyle w:val="TOC2"/>
        <w:rPr>
          <w:rFonts w:eastAsiaTheme="minorEastAsia"/>
          <w:color w:val="auto"/>
          <w:lang w:val="en-US"/>
        </w:rPr>
      </w:pPr>
      <w:r w:rsidRPr="009D7DDF">
        <w:t>4.6.</w:t>
      </w:r>
      <w:r>
        <w:rPr>
          <w:rFonts w:eastAsiaTheme="minorEastAsia"/>
          <w:color w:val="auto"/>
          <w:lang w:val="en-US"/>
        </w:rPr>
        <w:tab/>
      </w:r>
      <w:r w:rsidRPr="009D7DDF">
        <w:t>Portrayal of MASS</w:t>
      </w:r>
      <w:r>
        <w:tab/>
      </w:r>
      <w:r>
        <w:fldChar w:fldCharType="begin"/>
      </w:r>
      <w:r>
        <w:instrText xml:space="preserve"> PAGEREF _Toc111186840 \h </w:instrText>
      </w:r>
      <w:r>
        <w:fldChar w:fldCharType="separate"/>
      </w:r>
      <w:r>
        <w:t>19</w:t>
      </w:r>
      <w:r>
        <w:fldChar w:fldCharType="end"/>
      </w:r>
    </w:p>
    <w:p w14:paraId="574FF4DB" w14:textId="435D9C21" w:rsidR="002E7B14" w:rsidRDefault="002E7B14">
      <w:pPr>
        <w:pStyle w:val="TOC3"/>
        <w:tabs>
          <w:tab w:val="left" w:pos="1134"/>
        </w:tabs>
        <w:rPr>
          <w:rFonts w:eastAsiaTheme="minorEastAsia"/>
          <w:noProof/>
          <w:color w:val="auto"/>
          <w:sz w:val="22"/>
          <w:lang w:val="en-US"/>
        </w:rPr>
      </w:pPr>
      <w:r w:rsidRPr="009D7DDF">
        <w:rPr>
          <w:noProof/>
        </w:rPr>
        <w:t>4.6.1.</w:t>
      </w:r>
      <w:r>
        <w:rPr>
          <w:rFonts w:eastAsiaTheme="minorEastAsia"/>
          <w:noProof/>
          <w:color w:val="auto"/>
          <w:sz w:val="22"/>
          <w:lang w:val="en-US"/>
        </w:rPr>
        <w:tab/>
      </w:r>
      <w:r>
        <w:rPr>
          <w:noProof/>
        </w:rPr>
        <w:t>On ECDIS/radar/charts/ the ship itself (lanterns, aka submarine)</w:t>
      </w:r>
      <w:r>
        <w:rPr>
          <w:noProof/>
        </w:rPr>
        <w:tab/>
      </w:r>
      <w:r>
        <w:rPr>
          <w:noProof/>
        </w:rPr>
        <w:fldChar w:fldCharType="begin"/>
      </w:r>
      <w:r>
        <w:rPr>
          <w:noProof/>
        </w:rPr>
        <w:instrText xml:space="preserve"> PAGEREF _Toc111186841 \h </w:instrText>
      </w:r>
      <w:r>
        <w:rPr>
          <w:noProof/>
        </w:rPr>
      </w:r>
      <w:r>
        <w:rPr>
          <w:noProof/>
        </w:rPr>
        <w:fldChar w:fldCharType="separate"/>
      </w:r>
      <w:r>
        <w:rPr>
          <w:noProof/>
        </w:rPr>
        <w:t>19</w:t>
      </w:r>
      <w:r>
        <w:rPr>
          <w:noProof/>
        </w:rPr>
        <w:fldChar w:fldCharType="end"/>
      </w:r>
    </w:p>
    <w:p w14:paraId="3171656E" w14:textId="2743E54B" w:rsidR="002E7B14" w:rsidRDefault="002E7B14">
      <w:pPr>
        <w:pStyle w:val="TOC3"/>
        <w:tabs>
          <w:tab w:val="left" w:pos="1134"/>
        </w:tabs>
        <w:rPr>
          <w:rFonts w:eastAsiaTheme="minorEastAsia"/>
          <w:noProof/>
          <w:color w:val="auto"/>
          <w:sz w:val="22"/>
          <w:lang w:val="en-US"/>
        </w:rPr>
      </w:pPr>
      <w:r w:rsidRPr="009D7DDF">
        <w:rPr>
          <w:noProof/>
        </w:rPr>
        <w:t>4.6.2.</w:t>
      </w:r>
      <w:r>
        <w:rPr>
          <w:rFonts w:eastAsiaTheme="minorEastAsia"/>
          <w:noProof/>
          <w:color w:val="auto"/>
          <w:sz w:val="22"/>
          <w:lang w:val="en-US"/>
        </w:rPr>
        <w:tab/>
      </w:r>
      <w:r>
        <w:rPr>
          <w:noProof/>
        </w:rPr>
        <w:t>Designated routes on charts</w:t>
      </w:r>
      <w:r>
        <w:rPr>
          <w:noProof/>
        </w:rPr>
        <w:tab/>
      </w:r>
      <w:r>
        <w:rPr>
          <w:noProof/>
        </w:rPr>
        <w:fldChar w:fldCharType="begin"/>
      </w:r>
      <w:r>
        <w:rPr>
          <w:noProof/>
        </w:rPr>
        <w:instrText xml:space="preserve"> PAGEREF _Toc111186842 \h </w:instrText>
      </w:r>
      <w:r>
        <w:rPr>
          <w:noProof/>
        </w:rPr>
      </w:r>
      <w:r>
        <w:rPr>
          <w:noProof/>
        </w:rPr>
        <w:fldChar w:fldCharType="separate"/>
      </w:r>
      <w:r>
        <w:rPr>
          <w:noProof/>
        </w:rPr>
        <w:t>19</w:t>
      </w:r>
      <w:r>
        <w:rPr>
          <w:noProof/>
        </w:rPr>
        <w:fldChar w:fldCharType="end"/>
      </w:r>
    </w:p>
    <w:p w14:paraId="664CF557" w14:textId="41EE92DC" w:rsidR="002E7B14" w:rsidRDefault="002E7B14">
      <w:pPr>
        <w:pStyle w:val="TOC3"/>
        <w:tabs>
          <w:tab w:val="left" w:pos="1134"/>
        </w:tabs>
        <w:rPr>
          <w:rFonts w:eastAsiaTheme="minorEastAsia"/>
          <w:noProof/>
          <w:color w:val="auto"/>
          <w:sz w:val="22"/>
          <w:lang w:val="en-US"/>
        </w:rPr>
      </w:pPr>
      <w:r w:rsidRPr="009D7DDF">
        <w:rPr>
          <w:caps/>
          <w:noProof/>
        </w:rPr>
        <w:t>4.6.3.</w:t>
      </w:r>
      <w:r>
        <w:rPr>
          <w:rFonts w:eastAsiaTheme="minorEastAsia"/>
          <w:noProof/>
          <w:color w:val="auto"/>
          <w:sz w:val="22"/>
          <w:lang w:val="en-US"/>
        </w:rPr>
        <w:tab/>
      </w:r>
      <w:r w:rsidRPr="009D7DDF">
        <w:rPr>
          <w:caps/>
          <w:noProof/>
        </w:rPr>
        <w:t>MASS developments in IHO</w:t>
      </w:r>
      <w:r>
        <w:rPr>
          <w:noProof/>
        </w:rPr>
        <w:tab/>
      </w:r>
      <w:r>
        <w:rPr>
          <w:noProof/>
        </w:rPr>
        <w:fldChar w:fldCharType="begin"/>
      </w:r>
      <w:r>
        <w:rPr>
          <w:noProof/>
        </w:rPr>
        <w:instrText xml:space="preserve"> PAGEREF _Toc111186843 \h </w:instrText>
      </w:r>
      <w:r>
        <w:rPr>
          <w:noProof/>
        </w:rPr>
      </w:r>
      <w:r>
        <w:rPr>
          <w:noProof/>
        </w:rPr>
        <w:fldChar w:fldCharType="separate"/>
      </w:r>
      <w:r>
        <w:rPr>
          <w:noProof/>
        </w:rPr>
        <w:t>19</w:t>
      </w:r>
      <w:r>
        <w:rPr>
          <w:noProof/>
        </w:rPr>
        <w:fldChar w:fldCharType="end"/>
      </w:r>
    </w:p>
    <w:p w14:paraId="316CF647" w14:textId="71E3CB77" w:rsidR="002E7B14" w:rsidRDefault="002E7B14">
      <w:pPr>
        <w:pStyle w:val="TOC2"/>
        <w:rPr>
          <w:rFonts w:eastAsiaTheme="minorEastAsia"/>
          <w:color w:val="auto"/>
          <w:lang w:val="en-US"/>
        </w:rPr>
      </w:pPr>
      <w:r w:rsidRPr="009D7DDF">
        <w:t>4.7.</w:t>
      </w:r>
      <w:r>
        <w:rPr>
          <w:rFonts w:eastAsiaTheme="minorEastAsia"/>
          <w:color w:val="auto"/>
          <w:lang w:val="en-US"/>
        </w:rPr>
        <w:tab/>
      </w:r>
      <w:r w:rsidRPr="009D7DDF">
        <w:t>Situational Awareness</w:t>
      </w:r>
      <w:r>
        <w:tab/>
      </w:r>
      <w:r>
        <w:fldChar w:fldCharType="begin"/>
      </w:r>
      <w:r>
        <w:instrText xml:space="preserve"> PAGEREF _Toc111186844 \h </w:instrText>
      </w:r>
      <w:r>
        <w:fldChar w:fldCharType="separate"/>
      </w:r>
      <w:r>
        <w:t>19</w:t>
      </w:r>
      <w:r>
        <w:fldChar w:fldCharType="end"/>
      </w:r>
    </w:p>
    <w:p w14:paraId="3C30DC4F" w14:textId="53209EE7" w:rsidR="002E7B14" w:rsidRDefault="002E7B14">
      <w:pPr>
        <w:pStyle w:val="TOC3"/>
        <w:tabs>
          <w:tab w:val="left" w:pos="1134"/>
        </w:tabs>
        <w:rPr>
          <w:rFonts w:eastAsiaTheme="minorEastAsia"/>
          <w:noProof/>
          <w:color w:val="auto"/>
          <w:sz w:val="22"/>
          <w:lang w:val="en-US"/>
        </w:rPr>
      </w:pPr>
      <w:r w:rsidRPr="009D7DDF">
        <w:rPr>
          <w:caps/>
          <w:noProof/>
        </w:rPr>
        <w:t>4.7.1.</w:t>
      </w:r>
      <w:r>
        <w:rPr>
          <w:rFonts w:eastAsiaTheme="minorEastAsia"/>
          <w:noProof/>
          <w:color w:val="auto"/>
          <w:sz w:val="22"/>
          <w:lang w:val="en-US"/>
        </w:rPr>
        <w:tab/>
      </w:r>
      <w:r w:rsidRPr="009D7DDF">
        <w:rPr>
          <w:caps/>
          <w:noProof/>
        </w:rPr>
        <w:t>Resilience of position</w:t>
      </w:r>
      <w:r>
        <w:rPr>
          <w:noProof/>
        </w:rPr>
        <w:tab/>
      </w:r>
      <w:r>
        <w:rPr>
          <w:noProof/>
        </w:rPr>
        <w:fldChar w:fldCharType="begin"/>
      </w:r>
      <w:r>
        <w:rPr>
          <w:noProof/>
        </w:rPr>
        <w:instrText xml:space="preserve"> PAGEREF _Toc111186845 \h </w:instrText>
      </w:r>
      <w:r>
        <w:rPr>
          <w:noProof/>
        </w:rPr>
      </w:r>
      <w:r>
        <w:rPr>
          <w:noProof/>
        </w:rPr>
        <w:fldChar w:fldCharType="separate"/>
      </w:r>
      <w:r>
        <w:rPr>
          <w:noProof/>
        </w:rPr>
        <w:t>21</w:t>
      </w:r>
      <w:r>
        <w:rPr>
          <w:noProof/>
        </w:rPr>
        <w:fldChar w:fldCharType="end"/>
      </w:r>
    </w:p>
    <w:p w14:paraId="3980865C" w14:textId="3847CA9A" w:rsidR="002E7B14" w:rsidRDefault="002E7B14">
      <w:pPr>
        <w:pStyle w:val="TOC3"/>
        <w:tabs>
          <w:tab w:val="left" w:pos="1134"/>
        </w:tabs>
        <w:rPr>
          <w:rFonts w:eastAsiaTheme="minorEastAsia"/>
          <w:noProof/>
          <w:color w:val="auto"/>
          <w:sz w:val="22"/>
          <w:lang w:val="en-US"/>
        </w:rPr>
      </w:pPr>
      <w:r w:rsidRPr="009D7DDF">
        <w:rPr>
          <w:caps/>
          <w:noProof/>
        </w:rPr>
        <w:t>4.7.2.</w:t>
      </w:r>
      <w:r>
        <w:rPr>
          <w:rFonts w:eastAsiaTheme="minorEastAsia"/>
          <w:noProof/>
          <w:color w:val="auto"/>
          <w:sz w:val="22"/>
          <w:lang w:val="en-US"/>
        </w:rPr>
        <w:tab/>
      </w:r>
      <w:r w:rsidRPr="009D7DDF">
        <w:rPr>
          <w:caps/>
          <w:noProof/>
        </w:rPr>
        <w:t>Data interpretation</w:t>
      </w:r>
      <w:r>
        <w:rPr>
          <w:noProof/>
        </w:rPr>
        <w:tab/>
      </w:r>
      <w:r>
        <w:rPr>
          <w:noProof/>
        </w:rPr>
        <w:fldChar w:fldCharType="begin"/>
      </w:r>
      <w:r>
        <w:rPr>
          <w:noProof/>
        </w:rPr>
        <w:instrText xml:space="preserve"> PAGEREF _Toc111186846 \h </w:instrText>
      </w:r>
      <w:r>
        <w:rPr>
          <w:noProof/>
        </w:rPr>
      </w:r>
      <w:r>
        <w:rPr>
          <w:noProof/>
        </w:rPr>
        <w:fldChar w:fldCharType="separate"/>
      </w:r>
      <w:r>
        <w:rPr>
          <w:noProof/>
        </w:rPr>
        <w:t>21</w:t>
      </w:r>
      <w:r>
        <w:rPr>
          <w:noProof/>
        </w:rPr>
        <w:fldChar w:fldCharType="end"/>
      </w:r>
    </w:p>
    <w:p w14:paraId="12AF5217" w14:textId="07E1F9AB" w:rsidR="002E7B14" w:rsidRDefault="002E7B14">
      <w:pPr>
        <w:pStyle w:val="TOC3"/>
        <w:tabs>
          <w:tab w:val="left" w:pos="1134"/>
        </w:tabs>
        <w:rPr>
          <w:rFonts w:eastAsiaTheme="minorEastAsia"/>
          <w:noProof/>
          <w:color w:val="auto"/>
          <w:sz w:val="22"/>
          <w:lang w:val="en-US"/>
        </w:rPr>
      </w:pPr>
      <w:r w:rsidRPr="009D7DDF">
        <w:rPr>
          <w:caps/>
          <w:noProof/>
        </w:rPr>
        <w:t>4.7.3.</w:t>
      </w:r>
      <w:r>
        <w:rPr>
          <w:rFonts w:eastAsiaTheme="minorEastAsia"/>
          <w:noProof/>
          <w:color w:val="auto"/>
          <w:sz w:val="22"/>
          <w:lang w:val="en-US"/>
        </w:rPr>
        <w:tab/>
      </w:r>
      <w:r w:rsidRPr="009D7DDF">
        <w:rPr>
          <w:caps/>
          <w:noProof/>
        </w:rPr>
        <w:t>Monitoring and Control</w:t>
      </w:r>
      <w:r>
        <w:rPr>
          <w:noProof/>
        </w:rPr>
        <w:tab/>
      </w:r>
      <w:r>
        <w:rPr>
          <w:noProof/>
        </w:rPr>
        <w:fldChar w:fldCharType="begin"/>
      </w:r>
      <w:r>
        <w:rPr>
          <w:noProof/>
        </w:rPr>
        <w:instrText xml:space="preserve"> PAGEREF _Toc111186847 \h </w:instrText>
      </w:r>
      <w:r>
        <w:rPr>
          <w:noProof/>
        </w:rPr>
      </w:r>
      <w:r>
        <w:rPr>
          <w:noProof/>
        </w:rPr>
        <w:fldChar w:fldCharType="separate"/>
      </w:r>
      <w:r>
        <w:rPr>
          <w:noProof/>
        </w:rPr>
        <w:t>22</w:t>
      </w:r>
      <w:r>
        <w:rPr>
          <w:noProof/>
        </w:rPr>
        <w:fldChar w:fldCharType="end"/>
      </w:r>
    </w:p>
    <w:p w14:paraId="6AECE796" w14:textId="5B242BE2" w:rsidR="002E7B14" w:rsidRDefault="002E7B14">
      <w:pPr>
        <w:pStyle w:val="TOC3"/>
        <w:tabs>
          <w:tab w:val="left" w:pos="1134"/>
        </w:tabs>
        <w:rPr>
          <w:rFonts w:eastAsiaTheme="minorEastAsia"/>
          <w:noProof/>
          <w:color w:val="auto"/>
          <w:sz w:val="22"/>
          <w:lang w:val="en-US"/>
        </w:rPr>
      </w:pPr>
      <w:r w:rsidRPr="009D7DDF">
        <w:rPr>
          <w:caps/>
          <w:noProof/>
        </w:rPr>
        <w:t>4.7.4.</w:t>
      </w:r>
      <w:r>
        <w:rPr>
          <w:rFonts w:eastAsiaTheme="minorEastAsia"/>
          <w:noProof/>
          <w:color w:val="auto"/>
          <w:sz w:val="22"/>
          <w:lang w:val="en-US"/>
        </w:rPr>
        <w:tab/>
      </w:r>
      <w:r w:rsidRPr="009D7DDF">
        <w:rPr>
          <w:caps/>
          <w:noProof/>
        </w:rPr>
        <w:t>COLREGS</w:t>
      </w:r>
      <w:r>
        <w:rPr>
          <w:noProof/>
        </w:rPr>
        <w:tab/>
      </w:r>
      <w:r>
        <w:rPr>
          <w:noProof/>
        </w:rPr>
        <w:fldChar w:fldCharType="begin"/>
      </w:r>
      <w:r>
        <w:rPr>
          <w:noProof/>
        </w:rPr>
        <w:instrText xml:space="preserve"> PAGEREF _Toc111186848 \h </w:instrText>
      </w:r>
      <w:r>
        <w:rPr>
          <w:noProof/>
        </w:rPr>
      </w:r>
      <w:r>
        <w:rPr>
          <w:noProof/>
        </w:rPr>
        <w:fldChar w:fldCharType="separate"/>
      </w:r>
      <w:r>
        <w:rPr>
          <w:noProof/>
        </w:rPr>
        <w:t>23</w:t>
      </w:r>
      <w:r>
        <w:rPr>
          <w:noProof/>
        </w:rPr>
        <w:fldChar w:fldCharType="end"/>
      </w:r>
    </w:p>
    <w:p w14:paraId="1D7D5E47" w14:textId="216AA5D8" w:rsidR="002E7B14" w:rsidRDefault="002E7B14">
      <w:pPr>
        <w:pStyle w:val="TOC1"/>
        <w:rPr>
          <w:rFonts w:eastAsiaTheme="minorEastAsia"/>
          <w:b w:val="0"/>
          <w:caps w:val="0"/>
          <w:color w:val="auto"/>
          <w:lang w:val="en-US"/>
        </w:rPr>
      </w:pPr>
      <w:r w:rsidRPr="009D7DDF">
        <w:rPr>
          <w:caps w:val="0"/>
        </w:rPr>
        <w:t>5.</w:t>
      </w:r>
      <w:r>
        <w:rPr>
          <w:rFonts w:eastAsiaTheme="minorEastAsia"/>
          <w:b w:val="0"/>
          <w:caps w:val="0"/>
          <w:color w:val="auto"/>
          <w:lang w:val="en-US"/>
        </w:rPr>
        <w:tab/>
      </w:r>
      <w:r w:rsidRPr="009D7DDF">
        <w:rPr>
          <w:caps w:val="0"/>
        </w:rPr>
        <w:t>MASS Systems</w:t>
      </w:r>
      <w:r>
        <w:tab/>
      </w:r>
      <w:r>
        <w:fldChar w:fldCharType="begin"/>
      </w:r>
      <w:r>
        <w:instrText xml:space="preserve"> PAGEREF _Toc111186849 \h </w:instrText>
      </w:r>
      <w:r>
        <w:fldChar w:fldCharType="separate"/>
      </w:r>
      <w:r>
        <w:t>23</w:t>
      </w:r>
      <w:r>
        <w:fldChar w:fldCharType="end"/>
      </w:r>
    </w:p>
    <w:p w14:paraId="6D969C23" w14:textId="0E02859B" w:rsidR="002E7B14" w:rsidRDefault="002E7B14">
      <w:pPr>
        <w:pStyle w:val="TOC2"/>
        <w:rPr>
          <w:rFonts w:eastAsiaTheme="minorEastAsia"/>
          <w:color w:val="auto"/>
          <w:lang w:val="en-US"/>
        </w:rPr>
      </w:pPr>
      <w:r w:rsidRPr="009D7DDF">
        <w:t>5.1.</w:t>
      </w:r>
      <w:r>
        <w:rPr>
          <w:rFonts w:eastAsiaTheme="minorEastAsia"/>
          <w:color w:val="auto"/>
          <w:lang w:val="en-US"/>
        </w:rPr>
        <w:tab/>
      </w:r>
      <w:r w:rsidRPr="009D7DDF">
        <w:t>Navigation Systems</w:t>
      </w:r>
      <w:r>
        <w:tab/>
      </w:r>
      <w:r>
        <w:fldChar w:fldCharType="begin"/>
      </w:r>
      <w:r>
        <w:instrText xml:space="preserve"> PAGEREF _Toc111186850 \h </w:instrText>
      </w:r>
      <w:r>
        <w:fldChar w:fldCharType="separate"/>
      </w:r>
      <w:r>
        <w:t>23</w:t>
      </w:r>
      <w:r>
        <w:fldChar w:fldCharType="end"/>
      </w:r>
    </w:p>
    <w:p w14:paraId="45F0DC75" w14:textId="0991FA2B" w:rsidR="002E7B14" w:rsidRDefault="002E7B14">
      <w:pPr>
        <w:pStyle w:val="TOC3"/>
        <w:tabs>
          <w:tab w:val="left" w:pos="1134"/>
        </w:tabs>
        <w:rPr>
          <w:rFonts w:eastAsiaTheme="minorEastAsia"/>
          <w:noProof/>
          <w:color w:val="auto"/>
          <w:sz w:val="22"/>
          <w:lang w:val="en-US"/>
        </w:rPr>
      </w:pPr>
      <w:r w:rsidRPr="009D7DDF">
        <w:rPr>
          <w:noProof/>
        </w:rPr>
        <w:t>5.1.1.</w:t>
      </w:r>
      <w:r>
        <w:rPr>
          <w:rFonts w:eastAsiaTheme="minorEastAsia"/>
          <w:noProof/>
          <w:color w:val="auto"/>
          <w:sz w:val="22"/>
          <w:lang w:val="en-US"/>
        </w:rPr>
        <w:tab/>
      </w:r>
      <w:r>
        <w:rPr>
          <w:noProof/>
        </w:rPr>
        <w:t>Functional objectives</w:t>
      </w:r>
      <w:r>
        <w:rPr>
          <w:noProof/>
        </w:rPr>
        <w:tab/>
      </w:r>
      <w:r>
        <w:rPr>
          <w:noProof/>
        </w:rPr>
        <w:fldChar w:fldCharType="begin"/>
      </w:r>
      <w:r>
        <w:rPr>
          <w:noProof/>
        </w:rPr>
        <w:instrText xml:space="preserve"> PAGEREF _Toc111186851 \h </w:instrText>
      </w:r>
      <w:r>
        <w:rPr>
          <w:noProof/>
        </w:rPr>
      </w:r>
      <w:r>
        <w:rPr>
          <w:noProof/>
        </w:rPr>
        <w:fldChar w:fldCharType="separate"/>
      </w:r>
      <w:r>
        <w:rPr>
          <w:noProof/>
        </w:rPr>
        <w:t>23</w:t>
      </w:r>
      <w:r>
        <w:rPr>
          <w:noProof/>
        </w:rPr>
        <w:fldChar w:fldCharType="end"/>
      </w:r>
    </w:p>
    <w:p w14:paraId="44464427" w14:textId="33E4CDCD" w:rsidR="002E7B14" w:rsidRDefault="002E7B14">
      <w:pPr>
        <w:pStyle w:val="TOC3"/>
        <w:tabs>
          <w:tab w:val="left" w:pos="1134"/>
        </w:tabs>
        <w:rPr>
          <w:rFonts w:eastAsiaTheme="minorEastAsia"/>
          <w:noProof/>
          <w:color w:val="auto"/>
          <w:sz w:val="22"/>
          <w:lang w:val="en-US"/>
        </w:rPr>
      </w:pPr>
      <w:r w:rsidRPr="009D7DDF">
        <w:rPr>
          <w:noProof/>
        </w:rPr>
        <w:t>5.1.2.</w:t>
      </w:r>
      <w:r>
        <w:rPr>
          <w:rFonts w:eastAsiaTheme="minorEastAsia"/>
          <w:noProof/>
          <w:color w:val="auto"/>
          <w:sz w:val="22"/>
          <w:lang w:val="en-US"/>
        </w:rPr>
        <w:tab/>
      </w:r>
      <w:r>
        <w:rPr>
          <w:noProof/>
        </w:rPr>
        <w:t>Performance requirements</w:t>
      </w:r>
      <w:r>
        <w:rPr>
          <w:noProof/>
        </w:rPr>
        <w:tab/>
      </w:r>
      <w:r>
        <w:rPr>
          <w:noProof/>
        </w:rPr>
        <w:fldChar w:fldCharType="begin"/>
      </w:r>
      <w:r>
        <w:rPr>
          <w:noProof/>
        </w:rPr>
        <w:instrText xml:space="preserve"> PAGEREF _Toc111186852 \h </w:instrText>
      </w:r>
      <w:r>
        <w:rPr>
          <w:noProof/>
        </w:rPr>
      </w:r>
      <w:r>
        <w:rPr>
          <w:noProof/>
        </w:rPr>
        <w:fldChar w:fldCharType="separate"/>
      </w:r>
      <w:r>
        <w:rPr>
          <w:noProof/>
        </w:rPr>
        <w:t>23</w:t>
      </w:r>
      <w:r>
        <w:rPr>
          <w:noProof/>
        </w:rPr>
        <w:fldChar w:fldCharType="end"/>
      </w:r>
    </w:p>
    <w:p w14:paraId="56B1693A" w14:textId="22E05047" w:rsidR="002E7B14" w:rsidRDefault="002E7B14">
      <w:pPr>
        <w:pStyle w:val="TOC2"/>
        <w:rPr>
          <w:rFonts w:eastAsiaTheme="minorEastAsia"/>
          <w:color w:val="auto"/>
          <w:lang w:val="en-US"/>
        </w:rPr>
      </w:pPr>
      <w:r w:rsidRPr="009D7DDF">
        <w:t>5.2.</w:t>
      </w:r>
      <w:r>
        <w:rPr>
          <w:rFonts w:eastAsiaTheme="minorEastAsia"/>
          <w:color w:val="auto"/>
          <w:lang w:val="en-US"/>
        </w:rPr>
        <w:tab/>
      </w:r>
      <w:r w:rsidRPr="009D7DDF">
        <w:t>Communication Systems</w:t>
      </w:r>
      <w:r>
        <w:tab/>
      </w:r>
      <w:r>
        <w:fldChar w:fldCharType="begin"/>
      </w:r>
      <w:r>
        <w:instrText xml:space="preserve"> PAGEREF _Toc111186853 \h </w:instrText>
      </w:r>
      <w:r>
        <w:fldChar w:fldCharType="separate"/>
      </w:r>
      <w:r>
        <w:t>24</w:t>
      </w:r>
      <w:r>
        <w:fldChar w:fldCharType="end"/>
      </w:r>
    </w:p>
    <w:p w14:paraId="6F1EC6D6" w14:textId="3DFD7CDC" w:rsidR="002E7B14" w:rsidRDefault="002E7B14">
      <w:pPr>
        <w:pStyle w:val="TOC3"/>
        <w:tabs>
          <w:tab w:val="left" w:pos="1134"/>
        </w:tabs>
        <w:rPr>
          <w:rFonts w:eastAsiaTheme="minorEastAsia"/>
          <w:noProof/>
          <w:color w:val="auto"/>
          <w:sz w:val="22"/>
          <w:lang w:val="en-US"/>
        </w:rPr>
      </w:pPr>
      <w:r w:rsidRPr="009D7DDF">
        <w:rPr>
          <w:noProof/>
        </w:rPr>
        <w:t>5.2.1.</w:t>
      </w:r>
      <w:r>
        <w:rPr>
          <w:rFonts w:eastAsiaTheme="minorEastAsia"/>
          <w:noProof/>
          <w:color w:val="auto"/>
          <w:sz w:val="22"/>
          <w:lang w:val="en-US"/>
        </w:rPr>
        <w:tab/>
      </w:r>
      <w:r>
        <w:rPr>
          <w:noProof/>
        </w:rPr>
        <w:t>GMDSS Requirements</w:t>
      </w:r>
      <w:r>
        <w:rPr>
          <w:noProof/>
        </w:rPr>
        <w:tab/>
      </w:r>
      <w:r>
        <w:rPr>
          <w:noProof/>
        </w:rPr>
        <w:fldChar w:fldCharType="begin"/>
      </w:r>
      <w:r>
        <w:rPr>
          <w:noProof/>
        </w:rPr>
        <w:instrText xml:space="preserve"> PAGEREF _Toc111186854 \h </w:instrText>
      </w:r>
      <w:r>
        <w:rPr>
          <w:noProof/>
        </w:rPr>
      </w:r>
      <w:r>
        <w:rPr>
          <w:noProof/>
        </w:rPr>
        <w:fldChar w:fldCharType="separate"/>
      </w:r>
      <w:r>
        <w:rPr>
          <w:noProof/>
        </w:rPr>
        <w:t>25</w:t>
      </w:r>
      <w:r>
        <w:rPr>
          <w:noProof/>
        </w:rPr>
        <w:fldChar w:fldCharType="end"/>
      </w:r>
    </w:p>
    <w:p w14:paraId="0ABEE7BF" w14:textId="4114BDEA" w:rsidR="002E7B14" w:rsidRDefault="002E7B14">
      <w:pPr>
        <w:pStyle w:val="TOC3"/>
        <w:tabs>
          <w:tab w:val="left" w:pos="1134"/>
        </w:tabs>
        <w:rPr>
          <w:rFonts w:eastAsiaTheme="minorEastAsia"/>
          <w:noProof/>
          <w:color w:val="auto"/>
          <w:sz w:val="22"/>
          <w:lang w:val="en-US"/>
        </w:rPr>
      </w:pPr>
      <w:r w:rsidRPr="009D7DDF">
        <w:rPr>
          <w:noProof/>
        </w:rPr>
        <w:t>5.2.2.</w:t>
      </w:r>
      <w:r>
        <w:rPr>
          <w:rFonts w:eastAsiaTheme="minorEastAsia"/>
          <w:noProof/>
          <w:color w:val="auto"/>
          <w:sz w:val="22"/>
          <w:lang w:val="en-US"/>
        </w:rPr>
        <w:tab/>
      </w:r>
      <w:r>
        <w:rPr>
          <w:noProof/>
        </w:rPr>
        <w:t>Communications For Control System Monitoring and Input</w:t>
      </w:r>
      <w:r>
        <w:rPr>
          <w:noProof/>
        </w:rPr>
        <w:tab/>
      </w:r>
      <w:r>
        <w:rPr>
          <w:noProof/>
        </w:rPr>
        <w:fldChar w:fldCharType="begin"/>
      </w:r>
      <w:r>
        <w:rPr>
          <w:noProof/>
        </w:rPr>
        <w:instrText xml:space="preserve"> PAGEREF _Toc111186855 \h </w:instrText>
      </w:r>
      <w:r>
        <w:rPr>
          <w:noProof/>
        </w:rPr>
      </w:r>
      <w:r>
        <w:rPr>
          <w:noProof/>
        </w:rPr>
        <w:fldChar w:fldCharType="separate"/>
      </w:r>
      <w:r>
        <w:rPr>
          <w:noProof/>
        </w:rPr>
        <w:t>25</w:t>
      </w:r>
      <w:r>
        <w:rPr>
          <w:noProof/>
        </w:rPr>
        <w:fldChar w:fldCharType="end"/>
      </w:r>
    </w:p>
    <w:p w14:paraId="58CD425B" w14:textId="027C0DE7" w:rsidR="002E7B14" w:rsidRDefault="002E7B14">
      <w:pPr>
        <w:pStyle w:val="TOC3"/>
        <w:tabs>
          <w:tab w:val="left" w:pos="1134"/>
        </w:tabs>
        <w:rPr>
          <w:rFonts w:eastAsiaTheme="minorEastAsia"/>
          <w:noProof/>
          <w:color w:val="auto"/>
          <w:sz w:val="22"/>
          <w:lang w:val="en-US"/>
        </w:rPr>
      </w:pPr>
      <w:r w:rsidRPr="009D7DDF">
        <w:rPr>
          <w:noProof/>
        </w:rPr>
        <w:t>5.2.3.</w:t>
      </w:r>
      <w:r>
        <w:rPr>
          <w:rFonts w:eastAsiaTheme="minorEastAsia"/>
          <w:noProof/>
          <w:color w:val="auto"/>
          <w:sz w:val="22"/>
          <w:lang w:val="en-US"/>
        </w:rPr>
        <w:tab/>
      </w:r>
      <w:r>
        <w:rPr>
          <w:noProof/>
        </w:rPr>
        <w:t>RF Communications Installation</w:t>
      </w:r>
      <w:r>
        <w:rPr>
          <w:noProof/>
        </w:rPr>
        <w:tab/>
      </w:r>
      <w:r>
        <w:rPr>
          <w:noProof/>
        </w:rPr>
        <w:fldChar w:fldCharType="begin"/>
      </w:r>
      <w:r>
        <w:rPr>
          <w:noProof/>
        </w:rPr>
        <w:instrText xml:space="preserve"> PAGEREF _Toc111186856 \h </w:instrText>
      </w:r>
      <w:r>
        <w:rPr>
          <w:noProof/>
        </w:rPr>
      </w:r>
      <w:r>
        <w:rPr>
          <w:noProof/>
        </w:rPr>
        <w:fldChar w:fldCharType="separate"/>
      </w:r>
      <w:r>
        <w:rPr>
          <w:noProof/>
        </w:rPr>
        <w:t>25</w:t>
      </w:r>
      <w:r>
        <w:rPr>
          <w:noProof/>
        </w:rPr>
        <w:fldChar w:fldCharType="end"/>
      </w:r>
    </w:p>
    <w:p w14:paraId="55779132" w14:textId="65F88A6A" w:rsidR="002E7B14" w:rsidRDefault="002E7B14">
      <w:pPr>
        <w:pStyle w:val="TOC2"/>
        <w:rPr>
          <w:rFonts w:eastAsiaTheme="minorEastAsia"/>
          <w:color w:val="auto"/>
          <w:lang w:val="en-US"/>
        </w:rPr>
      </w:pPr>
      <w:r w:rsidRPr="009D7DDF">
        <w:t>5.3.</w:t>
      </w:r>
      <w:r>
        <w:rPr>
          <w:rFonts w:eastAsiaTheme="minorEastAsia"/>
          <w:color w:val="auto"/>
          <w:lang w:val="en-US"/>
        </w:rPr>
        <w:tab/>
      </w:r>
      <w:r w:rsidRPr="009D7DDF">
        <w:t>Cyber Security</w:t>
      </w:r>
      <w:r>
        <w:tab/>
      </w:r>
      <w:r>
        <w:fldChar w:fldCharType="begin"/>
      </w:r>
      <w:r>
        <w:instrText xml:space="preserve"> PAGEREF _Toc111186857 \h </w:instrText>
      </w:r>
      <w:r>
        <w:fldChar w:fldCharType="separate"/>
      </w:r>
      <w:r>
        <w:t>26</w:t>
      </w:r>
      <w:r>
        <w:fldChar w:fldCharType="end"/>
      </w:r>
    </w:p>
    <w:p w14:paraId="670A19D5" w14:textId="28293891" w:rsidR="002E7B14" w:rsidRDefault="002E7B14">
      <w:pPr>
        <w:pStyle w:val="TOC1"/>
        <w:rPr>
          <w:rFonts w:eastAsiaTheme="minorEastAsia"/>
          <w:b w:val="0"/>
          <w:caps w:val="0"/>
          <w:color w:val="auto"/>
          <w:lang w:val="en-US"/>
        </w:rPr>
      </w:pPr>
      <w:r w:rsidRPr="009D7DDF">
        <w:rPr>
          <w:caps w:val="0"/>
        </w:rPr>
        <w:lastRenderedPageBreak/>
        <w:t>6.</w:t>
      </w:r>
      <w:r>
        <w:rPr>
          <w:rFonts w:eastAsiaTheme="minorEastAsia"/>
          <w:b w:val="0"/>
          <w:caps w:val="0"/>
          <w:color w:val="auto"/>
          <w:lang w:val="en-US"/>
        </w:rPr>
        <w:tab/>
      </w:r>
      <w:r w:rsidRPr="009D7DDF">
        <w:rPr>
          <w:caps w:val="0"/>
        </w:rPr>
        <w:t>Testing and Auditing of MASS</w:t>
      </w:r>
      <w:r>
        <w:tab/>
      </w:r>
      <w:r>
        <w:fldChar w:fldCharType="begin"/>
      </w:r>
      <w:r>
        <w:instrText xml:space="preserve"> PAGEREF _Toc111186858 \h </w:instrText>
      </w:r>
      <w:r>
        <w:fldChar w:fldCharType="separate"/>
      </w:r>
      <w:r>
        <w:t>26</w:t>
      </w:r>
      <w:r>
        <w:fldChar w:fldCharType="end"/>
      </w:r>
    </w:p>
    <w:p w14:paraId="098DE516" w14:textId="7BF46571" w:rsidR="002E7B14" w:rsidRDefault="002E7B14">
      <w:pPr>
        <w:pStyle w:val="TOC1"/>
        <w:rPr>
          <w:rFonts w:eastAsiaTheme="minorEastAsia"/>
          <w:b w:val="0"/>
          <w:caps w:val="0"/>
          <w:color w:val="auto"/>
          <w:lang w:val="en-US"/>
        </w:rPr>
      </w:pPr>
      <w:r w:rsidRPr="009D7DDF">
        <w:rPr>
          <w:caps w:val="0"/>
        </w:rPr>
        <w:t>7.</w:t>
      </w:r>
      <w:r>
        <w:rPr>
          <w:rFonts w:eastAsiaTheme="minorEastAsia"/>
          <w:b w:val="0"/>
          <w:caps w:val="0"/>
          <w:color w:val="auto"/>
          <w:lang w:val="en-US"/>
        </w:rPr>
        <w:tab/>
      </w:r>
      <w:r w:rsidRPr="009D7DDF">
        <w:rPr>
          <w:caps w:val="0"/>
        </w:rPr>
        <w:t>MASS Operations</w:t>
      </w:r>
      <w:r>
        <w:tab/>
      </w:r>
      <w:r>
        <w:fldChar w:fldCharType="begin"/>
      </w:r>
      <w:r>
        <w:instrText xml:space="preserve"> PAGEREF _Toc111186859 \h </w:instrText>
      </w:r>
      <w:r>
        <w:fldChar w:fldCharType="separate"/>
      </w:r>
      <w:r>
        <w:t>26</w:t>
      </w:r>
      <w:r>
        <w:fldChar w:fldCharType="end"/>
      </w:r>
    </w:p>
    <w:p w14:paraId="239A3544" w14:textId="5D9B448A" w:rsidR="002E7B14" w:rsidRDefault="002E7B14">
      <w:pPr>
        <w:pStyle w:val="TOC2"/>
        <w:rPr>
          <w:rFonts w:eastAsiaTheme="minorEastAsia"/>
          <w:color w:val="auto"/>
          <w:lang w:val="en-US"/>
        </w:rPr>
      </w:pPr>
      <w:r w:rsidRPr="009D7DDF">
        <w:t>7.1.</w:t>
      </w:r>
      <w:r>
        <w:rPr>
          <w:rFonts w:eastAsiaTheme="minorEastAsia"/>
          <w:color w:val="auto"/>
          <w:lang w:val="en-US"/>
        </w:rPr>
        <w:tab/>
      </w:r>
      <w:r w:rsidRPr="009D7DDF">
        <w:t>Remote Control Centres</w:t>
      </w:r>
      <w:r>
        <w:tab/>
      </w:r>
      <w:r>
        <w:fldChar w:fldCharType="begin"/>
      </w:r>
      <w:r>
        <w:instrText xml:space="preserve"> PAGEREF _Toc111186860 \h </w:instrText>
      </w:r>
      <w:r>
        <w:fldChar w:fldCharType="separate"/>
      </w:r>
      <w:r>
        <w:t>26</w:t>
      </w:r>
      <w:r>
        <w:fldChar w:fldCharType="end"/>
      </w:r>
    </w:p>
    <w:p w14:paraId="6DFA34FC" w14:textId="712E0D50" w:rsidR="002E7B14" w:rsidRDefault="002E7B14">
      <w:pPr>
        <w:pStyle w:val="TOC3"/>
        <w:tabs>
          <w:tab w:val="left" w:pos="1134"/>
        </w:tabs>
        <w:rPr>
          <w:rFonts w:eastAsiaTheme="minorEastAsia"/>
          <w:noProof/>
          <w:color w:val="auto"/>
          <w:sz w:val="22"/>
          <w:lang w:val="en-US"/>
        </w:rPr>
      </w:pPr>
      <w:r w:rsidRPr="009D7DDF">
        <w:rPr>
          <w:noProof/>
        </w:rPr>
        <w:t>7.1.1.</w:t>
      </w:r>
      <w:r>
        <w:rPr>
          <w:rFonts w:eastAsiaTheme="minorEastAsia"/>
          <w:noProof/>
          <w:color w:val="auto"/>
          <w:sz w:val="22"/>
          <w:lang w:val="en-US"/>
        </w:rPr>
        <w:tab/>
      </w:r>
      <w:r>
        <w:rPr>
          <w:noProof/>
        </w:rPr>
        <w:t>Sub-System Architecture</w:t>
      </w:r>
      <w:r>
        <w:rPr>
          <w:noProof/>
        </w:rPr>
        <w:tab/>
      </w:r>
      <w:r>
        <w:rPr>
          <w:noProof/>
        </w:rPr>
        <w:fldChar w:fldCharType="begin"/>
      </w:r>
      <w:r>
        <w:rPr>
          <w:noProof/>
        </w:rPr>
        <w:instrText xml:space="preserve"> PAGEREF _Toc111186861 \h </w:instrText>
      </w:r>
      <w:r>
        <w:rPr>
          <w:noProof/>
        </w:rPr>
      </w:r>
      <w:r>
        <w:rPr>
          <w:noProof/>
        </w:rPr>
        <w:fldChar w:fldCharType="separate"/>
      </w:r>
      <w:r>
        <w:rPr>
          <w:noProof/>
        </w:rPr>
        <w:t>27</w:t>
      </w:r>
      <w:r>
        <w:rPr>
          <w:noProof/>
        </w:rPr>
        <w:fldChar w:fldCharType="end"/>
      </w:r>
    </w:p>
    <w:p w14:paraId="32CFAC19" w14:textId="4A18A7E7" w:rsidR="002E7B14" w:rsidRDefault="002E7B14">
      <w:pPr>
        <w:pStyle w:val="TOC3"/>
        <w:tabs>
          <w:tab w:val="left" w:pos="1134"/>
        </w:tabs>
        <w:rPr>
          <w:rFonts w:eastAsiaTheme="minorEastAsia"/>
          <w:noProof/>
          <w:color w:val="auto"/>
          <w:sz w:val="22"/>
          <w:lang w:val="en-US"/>
        </w:rPr>
      </w:pPr>
      <w:r w:rsidRPr="009D7DDF">
        <w:rPr>
          <w:noProof/>
        </w:rPr>
        <w:t>7.1.2.</w:t>
      </w:r>
      <w:r>
        <w:rPr>
          <w:rFonts w:eastAsiaTheme="minorEastAsia"/>
          <w:noProof/>
          <w:color w:val="auto"/>
          <w:sz w:val="22"/>
          <w:lang w:val="en-US"/>
        </w:rPr>
        <w:tab/>
      </w:r>
      <w:r>
        <w:rPr>
          <w:noProof/>
        </w:rPr>
        <w:t>Tasking Cycle of the MASS</w:t>
      </w:r>
      <w:r>
        <w:rPr>
          <w:noProof/>
        </w:rPr>
        <w:tab/>
      </w:r>
      <w:r>
        <w:rPr>
          <w:noProof/>
        </w:rPr>
        <w:fldChar w:fldCharType="begin"/>
      </w:r>
      <w:r>
        <w:rPr>
          <w:noProof/>
        </w:rPr>
        <w:instrText xml:space="preserve"> PAGEREF _Toc111186862 \h </w:instrText>
      </w:r>
      <w:r>
        <w:rPr>
          <w:noProof/>
        </w:rPr>
      </w:r>
      <w:r>
        <w:rPr>
          <w:noProof/>
        </w:rPr>
        <w:fldChar w:fldCharType="separate"/>
      </w:r>
      <w:r>
        <w:rPr>
          <w:noProof/>
        </w:rPr>
        <w:t>27</w:t>
      </w:r>
      <w:r>
        <w:rPr>
          <w:noProof/>
        </w:rPr>
        <w:fldChar w:fldCharType="end"/>
      </w:r>
    </w:p>
    <w:p w14:paraId="6409FAFE" w14:textId="30C5B65D" w:rsidR="002E7B14" w:rsidRDefault="002E7B14">
      <w:pPr>
        <w:pStyle w:val="TOC3"/>
        <w:tabs>
          <w:tab w:val="left" w:pos="1134"/>
        </w:tabs>
        <w:rPr>
          <w:rFonts w:eastAsiaTheme="minorEastAsia"/>
          <w:noProof/>
          <w:color w:val="auto"/>
          <w:sz w:val="22"/>
          <w:lang w:val="en-US"/>
        </w:rPr>
      </w:pPr>
      <w:r w:rsidRPr="009D7DDF">
        <w:rPr>
          <w:noProof/>
        </w:rPr>
        <w:t>7.1.3.</w:t>
      </w:r>
      <w:r>
        <w:rPr>
          <w:rFonts w:eastAsiaTheme="minorEastAsia"/>
          <w:noProof/>
          <w:color w:val="auto"/>
          <w:sz w:val="22"/>
          <w:lang w:val="en-US"/>
        </w:rPr>
        <w:tab/>
      </w:r>
      <w:r>
        <w:rPr>
          <w:noProof/>
        </w:rPr>
        <w:t>Responsibility of the RCC Operator Within an Operational Hierarchy</w:t>
      </w:r>
      <w:r>
        <w:rPr>
          <w:noProof/>
        </w:rPr>
        <w:tab/>
      </w:r>
      <w:r>
        <w:rPr>
          <w:noProof/>
        </w:rPr>
        <w:fldChar w:fldCharType="begin"/>
      </w:r>
      <w:r>
        <w:rPr>
          <w:noProof/>
        </w:rPr>
        <w:instrText xml:space="preserve"> PAGEREF _Toc111186863 \h </w:instrText>
      </w:r>
      <w:r>
        <w:rPr>
          <w:noProof/>
        </w:rPr>
      </w:r>
      <w:r>
        <w:rPr>
          <w:noProof/>
        </w:rPr>
        <w:fldChar w:fldCharType="separate"/>
      </w:r>
      <w:r>
        <w:rPr>
          <w:noProof/>
        </w:rPr>
        <w:t>27</w:t>
      </w:r>
      <w:r>
        <w:rPr>
          <w:noProof/>
        </w:rPr>
        <w:fldChar w:fldCharType="end"/>
      </w:r>
    </w:p>
    <w:p w14:paraId="6DEEE027" w14:textId="53DA4E39" w:rsidR="002E7B14" w:rsidRDefault="002E7B14">
      <w:pPr>
        <w:pStyle w:val="TOC3"/>
        <w:tabs>
          <w:tab w:val="left" w:pos="1134"/>
        </w:tabs>
        <w:rPr>
          <w:rFonts w:eastAsiaTheme="minorEastAsia"/>
          <w:noProof/>
          <w:color w:val="auto"/>
          <w:sz w:val="22"/>
          <w:lang w:val="en-US"/>
        </w:rPr>
      </w:pPr>
      <w:r w:rsidRPr="009D7DDF">
        <w:rPr>
          <w:noProof/>
        </w:rPr>
        <w:t>7.1.4.</w:t>
      </w:r>
      <w:r>
        <w:rPr>
          <w:rFonts w:eastAsiaTheme="minorEastAsia"/>
          <w:noProof/>
          <w:color w:val="auto"/>
          <w:sz w:val="22"/>
          <w:lang w:val="en-US"/>
        </w:rPr>
        <w:tab/>
      </w:r>
      <w:r>
        <w:rPr>
          <w:noProof/>
        </w:rPr>
        <w:t>Transfer of Mass Control</w:t>
      </w:r>
      <w:r>
        <w:rPr>
          <w:noProof/>
        </w:rPr>
        <w:tab/>
      </w:r>
      <w:r>
        <w:rPr>
          <w:noProof/>
        </w:rPr>
        <w:fldChar w:fldCharType="begin"/>
      </w:r>
      <w:r>
        <w:rPr>
          <w:noProof/>
        </w:rPr>
        <w:instrText xml:space="preserve"> PAGEREF _Toc111186864 \h </w:instrText>
      </w:r>
      <w:r>
        <w:rPr>
          <w:noProof/>
        </w:rPr>
      </w:r>
      <w:r>
        <w:rPr>
          <w:noProof/>
        </w:rPr>
        <w:fldChar w:fldCharType="separate"/>
      </w:r>
      <w:r>
        <w:rPr>
          <w:noProof/>
        </w:rPr>
        <w:t>28</w:t>
      </w:r>
      <w:r>
        <w:rPr>
          <w:noProof/>
        </w:rPr>
        <w:fldChar w:fldCharType="end"/>
      </w:r>
    </w:p>
    <w:p w14:paraId="001A1801" w14:textId="48E97392" w:rsidR="002E7B14" w:rsidRDefault="002E7B14">
      <w:pPr>
        <w:pStyle w:val="TOC3"/>
        <w:tabs>
          <w:tab w:val="left" w:pos="1134"/>
        </w:tabs>
        <w:rPr>
          <w:rFonts w:eastAsiaTheme="minorEastAsia"/>
          <w:noProof/>
          <w:color w:val="auto"/>
          <w:sz w:val="22"/>
          <w:lang w:val="en-US"/>
        </w:rPr>
      </w:pPr>
      <w:r w:rsidRPr="009D7DDF">
        <w:rPr>
          <w:noProof/>
        </w:rPr>
        <w:t>7.1.5.</w:t>
      </w:r>
      <w:r>
        <w:rPr>
          <w:rFonts w:eastAsiaTheme="minorEastAsia"/>
          <w:noProof/>
          <w:color w:val="auto"/>
          <w:sz w:val="22"/>
          <w:lang w:val="en-US"/>
        </w:rPr>
        <w:tab/>
      </w:r>
      <w:r>
        <w:rPr>
          <w:noProof/>
        </w:rPr>
        <w:t>Controlling Mass from an RCC</w:t>
      </w:r>
      <w:r>
        <w:rPr>
          <w:noProof/>
        </w:rPr>
        <w:tab/>
      </w:r>
      <w:r>
        <w:rPr>
          <w:noProof/>
        </w:rPr>
        <w:fldChar w:fldCharType="begin"/>
      </w:r>
      <w:r>
        <w:rPr>
          <w:noProof/>
        </w:rPr>
        <w:instrText xml:space="preserve"> PAGEREF _Toc111186865 \h </w:instrText>
      </w:r>
      <w:r>
        <w:rPr>
          <w:noProof/>
        </w:rPr>
      </w:r>
      <w:r>
        <w:rPr>
          <w:noProof/>
        </w:rPr>
        <w:fldChar w:fldCharType="separate"/>
      </w:r>
      <w:r>
        <w:rPr>
          <w:noProof/>
        </w:rPr>
        <w:t>29</w:t>
      </w:r>
      <w:r>
        <w:rPr>
          <w:noProof/>
        </w:rPr>
        <w:fldChar w:fldCharType="end"/>
      </w:r>
    </w:p>
    <w:p w14:paraId="04179E22" w14:textId="5BDCD343" w:rsidR="002E7B14" w:rsidRDefault="002E7B14">
      <w:pPr>
        <w:pStyle w:val="TOC3"/>
        <w:tabs>
          <w:tab w:val="left" w:pos="1134"/>
        </w:tabs>
        <w:rPr>
          <w:rFonts w:eastAsiaTheme="minorEastAsia"/>
          <w:noProof/>
          <w:color w:val="auto"/>
          <w:sz w:val="22"/>
          <w:lang w:val="en-US"/>
        </w:rPr>
      </w:pPr>
      <w:r w:rsidRPr="009D7DDF">
        <w:rPr>
          <w:noProof/>
        </w:rPr>
        <w:t>7.1.6.</w:t>
      </w:r>
      <w:r>
        <w:rPr>
          <w:rFonts w:eastAsiaTheme="minorEastAsia"/>
          <w:noProof/>
          <w:color w:val="auto"/>
          <w:sz w:val="22"/>
          <w:lang w:val="en-US"/>
        </w:rPr>
        <w:tab/>
      </w:r>
      <w:r>
        <w:rPr>
          <w:noProof/>
        </w:rPr>
        <w:t>Relationship Between Autonomy Levels of Control and RCC</w:t>
      </w:r>
      <w:r>
        <w:rPr>
          <w:noProof/>
        </w:rPr>
        <w:tab/>
      </w:r>
      <w:r>
        <w:rPr>
          <w:noProof/>
        </w:rPr>
        <w:fldChar w:fldCharType="begin"/>
      </w:r>
      <w:r>
        <w:rPr>
          <w:noProof/>
        </w:rPr>
        <w:instrText xml:space="preserve"> PAGEREF _Toc111186866 \h </w:instrText>
      </w:r>
      <w:r>
        <w:rPr>
          <w:noProof/>
        </w:rPr>
      </w:r>
      <w:r>
        <w:rPr>
          <w:noProof/>
        </w:rPr>
        <w:fldChar w:fldCharType="separate"/>
      </w:r>
      <w:r>
        <w:rPr>
          <w:noProof/>
        </w:rPr>
        <w:t>30</w:t>
      </w:r>
      <w:r>
        <w:rPr>
          <w:noProof/>
        </w:rPr>
        <w:fldChar w:fldCharType="end"/>
      </w:r>
    </w:p>
    <w:p w14:paraId="191A2192" w14:textId="035D2BA3" w:rsidR="002E7B14" w:rsidRDefault="002E7B14">
      <w:pPr>
        <w:pStyle w:val="TOC3"/>
        <w:tabs>
          <w:tab w:val="left" w:pos="1134"/>
        </w:tabs>
        <w:rPr>
          <w:rFonts w:eastAsiaTheme="minorEastAsia"/>
          <w:noProof/>
          <w:color w:val="auto"/>
          <w:sz w:val="22"/>
          <w:lang w:val="en-US"/>
        </w:rPr>
      </w:pPr>
      <w:r w:rsidRPr="009D7DDF">
        <w:rPr>
          <w:noProof/>
        </w:rPr>
        <w:t>7.1.7.</w:t>
      </w:r>
      <w:r>
        <w:rPr>
          <w:rFonts w:eastAsiaTheme="minorEastAsia"/>
          <w:noProof/>
          <w:color w:val="auto"/>
          <w:sz w:val="22"/>
          <w:lang w:val="en-US"/>
        </w:rPr>
        <w:tab/>
      </w:r>
      <w:r>
        <w:rPr>
          <w:noProof/>
        </w:rPr>
        <w:t>Suggested RCC Operational Requirements</w:t>
      </w:r>
      <w:r>
        <w:rPr>
          <w:noProof/>
        </w:rPr>
        <w:tab/>
      </w:r>
      <w:r>
        <w:rPr>
          <w:noProof/>
        </w:rPr>
        <w:fldChar w:fldCharType="begin"/>
      </w:r>
      <w:r>
        <w:rPr>
          <w:noProof/>
        </w:rPr>
        <w:instrText xml:space="preserve"> PAGEREF _Toc111186867 \h </w:instrText>
      </w:r>
      <w:r>
        <w:rPr>
          <w:noProof/>
        </w:rPr>
      </w:r>
      <w:r>
        <w:rPr>
          <w:noProof/>
        </w:rPr>
        <w:fldChar w:fldCharType="separate"/>
      </w:r>
      <w:r>
        <w:rPr>
          <w:noProof/>
        </w:rPr>
        <w:t>30</w:t>
      </w:r>
      <w:r>
        <w:rPr>
          <w:noProof/>
        </w:rPr>
        <w:fldChar w:fldCharType="end"/>
      </w:r>
    </w:p>
    <w:p w14:paraId="1A86AE20" w14:textId="6108D0CF" w:rsidR="002E7B14" w:rsidRDefault="002E7B14">
      <w:pPr>
        <w:pStyle w:val="TOC3"/>
        <w:tabs>
          <w:tab w:val="left" w:pos="1134"/>
        </w:tabs>
        <w:rPr>
          <w:rFonts w:eastAsiaTheme="minorEastAsia"/>
          <w:noProof/>
          <w:color w:val="auto"/>
          <w:sz w:val="22"/>
          <w:lang w:val="en-US"/>
        </w:rPr>
      </w:pPr>
      <w:r w:rsidRPr="009D7DDF">
        <w:rPr>
          <w:noProof/>
        </w:rPr>
        <w:t>7.1.8.</w:t>
      </w:r>
      <w:r>
        <w:rPr>
          <w:rFonts w:eastAsiaTheme="minorEastAsia"/>
          <w:noProof/>
          <w:color w:val="auto"/>
          <w:sz w:val="22"/>
          <w:lang w:val="en-US"/>
        </w:rPr>
        <w:tab/>
      </w:r>
      <w:r>
        <w:rPr>
          <w:noProof/>
        </w:rPr>
        <w:t>Working Within Pilotage Waters</w:t>
      </w:r>
      <w:r>
        <w:rPr>
          <w:noProof/>
        </w:rPr>
        <w:tab/>
      </w:r>
      <w:r>
        <w:rPr>
          <w:noProof/>
        </w:rPr>
        <w:fldChar w:fldCharType="begin"/>
      </w:r>
      <w:r>
        <w:rPr>
          <w:noProof/>
        </w:rPr>
        <w:instrText xml:space="preserve"> PAGEREF _Toc111186868 \h </w:instrText>
      </w:r>
      <w:r>
        <w:rPr>
          <w:noProof/>
        </w:rPr>
      </w:r>
      <w:r>
        <w:rPr>
          <w:noProof/>
        </w:rPr>
        <w:fldChar w:fldCharType="separate"/>
      </w:r>
      <w:r>
        <w:rPr>
          <w:noProof/>
        </w:rPr>
        <w:t>31</w:t>
      </w:r>
      <w:r>
        <w:rPr>
          <w:noProof/>
        </w:rPr>
        <w:fldChar w:fldCharType="end"/>
      </w:r>
    </w:p>
    <w:p w14:paraId="3BD2CB3E" w14:textId="0799636F" w:rsidR="002E7B14" w:rsidRDefault="002E7B14">
      <w:pPr>
        <w:pStyle w:val="TOC3"/>
        <w:tabs>
          <w:tab w:val="left" w:pos="1134"/>
        </w:tabs>
        <w:rPr>
          <w:rFonts w:eastAsiaTheme="minorEastAsia"/>
          <w:noProof/>
          <w:color w:val="auto"/>
          <w:sz w:val="22"/>
          <w:lang w:val="en-US"/>
        </w:rPr>
      </w:pPr>
      <w:r w:rsidRPr="009D7DDF">
        <w:rPr>
          <w:noProof/>
        </w:rPr>
        <w:t>7.1.9.</w:t>
      </w:r>
      <w:r>
        <w:rPr>
          <w:rFonts w:eastAsiaTheme="minorEastAsia"/>
          <w:noProof/>
          <w:color w:val="auto"/>
          <w:sz w:val="22"/>
          <w:lang w:val="en-US"/>
        </w:rPr>
        <w:tab/>
      </w:r>
      <w:r>
        <w:rPr>
          <w:noProof/>
        </w:rPr>
        <w:t>Managing RCC Workforce Wellbeing</w:t>
      </w:r>
      <w:r>
        <w:rPr>
          <w:noProof/>
        </w:rPr>
        <w:tab/>
      </w:r>
      <w:r>
        <w:rPr>
          <w:noProof/>
        </w:rPr>
        <w:fldChar w:fldCharType="begin"/>
      </w:r>
      <w:r>
        <w:rPr>
          <w:noProof/>
        </w:rPr>
        <w:instrText xml:space="preserve"> PAGEREF _Toc111186869 \h </w:instrText>
      </w:r>
      <w:r>
        <w:rPr>
          <w:noProof/>
        </w:rPr>
      </w:r>
      <w:r>
        <w:rPr>
          <w:noProof/>
        </w:rPr>
        <w:fldChar w:fldCharType="separate"/>
      </w:r>
      <w:r>
        <w:rPr>
          <w:noProof/>
        </w:rPr>
        <w:t>31</w:t>
      </w:r>
      <w:r>
        <w:rPr>
          <w:noProof/>
        </w:rPr>
        <w:fldChar w:fldCharType="end"/>
      </w:r>
    </w:p>
    <w:p w14:paraId="20CBE1E7" w14:textId="2A2D523A" w:rsidR="002E7B14" w:rsidRDefault="002E7B14">
      <w:pPr>
        <w:pStyle w:val="TOC2"/>
        <w:rPr>
          <w:rFonts w:eastAsiaTheme="minorEastAsia"/>
          <w:color w:val="auto"/>
          <w:lang w:val="en-US"/>
        </w:rPr>
      </w:pPr>
      <w:r w:rsidRPr="009D7DDF">
        <w:t>7.2.</w:t>
      </w:r>
      <w:r>
        <w:rPr>
          <w:rFonts w:eastAsiaTheme="minorEastAsia"/>
          <w:color w:val="auto"/>
          <w:lang w:val="en-US"/>
        </w:rPr>
        <w:tab/>
      </w:r>
      <w:r w:rsidRPr="009D7DDF">
        <w:t>MASS interaction</w:t>
      </w:r>
      <w:r>
        <w:tab/>
      </w:r>
      <w:r>
        <w:fldChar w:fldCharType="begin"/>
      </w:r>
      <w:r>
        <w:instrText xml:space="preserve"> PAGEREF _Toc111186870 \h </w:instrText>
      </w:r>
      <w:r>
        <w:fldChar w:fldCharType="separate"/>
      </w:r>
      <w:r>
        <w:t>32</w:t>
      </w:r>
      <w:r>
        <w:fldChar w:fldCharType="end"/>
      </w:r>
    </w:p>
    <w:p w14:paraId="48A62AF1" w14:textId="1D06F4B8" w:rsidR="002E7B14" w:rsidRDefault="002E7B14">
      <w:pPr>
        <w:pStyle w:val="TOC2"/>
        <w:rPr>
          <w:rFonts w:eastAsiaTheme="minorEastAsia"/>
          <w:color w:val="auto"/>
          <w:lang w:val="en-US"/>
        </w:rPr>
      </w:pPr>
      <w:r w:rsidRPr="009D7DDF">
        <w:t>7.3.</w:t>
      </w:r>
      <w:r>
        <w:rPr>
          <w:rFonts w:eastAsiaTheme="minorEastAsia"/>
          <w:color w:val="auto"/>
          <w:lang w:val="en-US"/>
        </w:rPr>
        <w:tab/>
      </w:r>
      <w:r w:rsidRPr="009D7DDF">
        <w:t>Rendering assistance</w:t>
      </w:r>
      <w:r>
        <w:tab/>
      </w:r>
      <w:r>
        <w:fldChar w:fldCharType="begin"/>
      </w:r>
      <w:r>
        <w:instrText xml:space="preserve"> PAGEREF _Toc111186871 \h </w:instrText>
      </w:r>
      <w:r>
        <w:fldChar w:fldCharType="separate"/>
      </w:r>
      <w:r>
        <w:t>33</w:t>
      </w:r>
      <w:r>
        <w:fldChar w:fldCharType="end"/>
      </w:r>
    </w:p>
    <w:p w14:paraId="29CA3917" w14:textId="68081BBD" w:rsidR="002E7B14" w:rsidRDefault="002E7B14">
      <w:pPr>
        <w:pStyle w:val="TOC3"/>
        <w:tabs>
          <w:tab w:val="left" w:pos="1134"/>
        </w:tabs>
        <w:rPr>
          <w:rFonts w:eastAsiaTheme="minorEastAsia"/>
          <w:noProof/>
          <w:color w:val="auto"/>
          <w:sz w:val="22"/>
          <w:lang w:val="en-US"/>
        </w:rPr>
      </w:pPr>
      <w:r w:rsidRPr="009D7DDF">
        <w:rPr>
          <w:noProof/>
        </w:rPr>
        <w:t>7.3.1.</w:t>
      </w:r>
      <w:r>
        <w:rPr>
          <w:rFonts w:eastAsiaTheme="minorEastAsia"/>
          <w:noProof/>
          <w:color w:val="auto"/>
          <w:sz w:val="22"/>
          <w:lang w:val="en-US"/>
        </w:rPr>
        <w:tab/>
      </w:r>
      <w:r>
        <w:rPr>
          <w:noProof/>
        </w:rPr>
        <w:t>Requirements of International Law</w:t>
      </w:r>
      <w:r>
        <w:rPr>
          <w:noProof/>
        </w:rPr>
        <w:tab/>
      </w:r>
      <w:r>
        <w:rPr>
          <w:noProof/>
        </w:rPr>
        <w:fldChar w:fldCharType="begin"/>
      </w:r>
      <w:r>
        <w:rPr>
          <w:noProof/>
        </w:rPr>
        <w:instrText xml:space="preserve"> PAGEREF _Toc111186872 \h </w:instrText>
      </w:r>
      <w:r>
        <w:rPr>
          <w:noProof/>
        </w:rPr>
      </w:r>
      <w:r>
        <w:rPr>
          <w:noProof/>
        </w:rPr>
        <w:fldChar w:fldCharType="separate"/>
      </w:r>
      <w:r>
        <w:rPr>
          <w:noProof/>
        </w:rPr>
        <w:t>33</w:t>
      </w:r>
      <w:r>
        <w:rPr>
          <w:noProof/>
        </w:rPr>
        <w:fldChar w:fldCharType="end"/>
      </w:r>
    </w:p>
    <w:p w14:paraId="4DFD0384" w14:textId="5A9263C1" w:rsidR="002E7B14" w:rsidRDefault="002E7B14">
      <w:pPr>
        <w:pStyle w:val="TOC3"/>
        <w:tabs>
          <w:tab w:val="left" w:pos="1134"/>
        </w:tabs>
        <w:rPr>
          <w:rFonts w:eastAsiaTheme="minorEastAsia"/>
          <w:noProof/>
          <w:color w:val="auto"/>
          <w:sz w:val="22"/>
          <w:lang w:val="en-US"/>
        </w:rPr>
      </w:pPr>
      <w:r w:rsidRPr="009D7DDF">
        <w:rPr>
          <w:noProof/>
        </w:rPr>
        <w:t>7.3.2.</w:t>
      </w:r>
      <w:r>
        <w:rPr>
          <w:rFonts w:eastAsiaTheme="minorEastAsia"/>
          <w:noProof/>
          <w:color w:val="auto"/>
          <w:sz w:val="22"/>
          <w:lang w:val="en-US"/>
        </w:rPr>
        <w:tab/>
      </w:r>
      <w:r>
        <w:rPr>
          <w:noProof/>
        </w:rPr>
        <w:t>Applicability to Mass Operations</w:t>
      </w:r>
      <w:r>
        <w:rPr>
          <w:noProof/>
        </w:rPr>
        <w:tab/>
      </w:r>
      <w:r>
        <w:rPr>
          <w:noProof/>
        </w:rPr>
        <w:fldChar w:fldCharType="begin"/>
      </w:r>
      <w:r>
        <w:rPr>
          <w:noProof/>
        </w:rPr>
        <w:instrText xml:space="preserve"> PAGEREF _Toc111186873 \h </w:instrText>
      </w:r>
      <w:r>
        <w:rPr>
          <w:noProof/>
        </w:rPr>
      </w:r>
      <w:r>
        <w:rPr>
          <w:noProof/>
        </w:rPr>
        <w:fldChar w:fldCharType="separate"/>
      </w:r>
      <w:r>
        <w:rPr>
          <w:noProof/>
        </w:rPr>
        <w:t>33</w:t>
      </w:r>
      <w:r>
        <w:rPr>
          <w:noProof/>
        </w:rPr>
        <w:fldChar w:fldCharType="end"/>
      </w:r>
    </w:p>
    <w:p w14:paraId="7E7CC8D3" w14:textId="409A8449" w:rsidR="002E7B14" w:rsidRDefault="002E7B14">
      <w:pPr>
        <w:pStyle w:val="TOC3"/>
        <w:tabs>
          <w:tab w:val="left" w:pos="1134"/>
        </w:tabs>
        <w:rPr>
          <w:rFonts w:eastAsiaTheme="minorEastAsia"/>
          <w:noProof/>
          <w:color w:val="auto"/>
          <w:sz w:val="22"/>
          <w:lang w:val="en-US"/>
        </w:rPr>
      </w:pPr>
      <w:r w:rsidRPr="009D7DDF">
        <w:rPr>
          <w:noProof/>
        </w:rPr>
        <w:t>7.3.3.</w:t>
      </w:r>
      <w:r>
        <w:rPr>
          <w:rFonts w:eastAsiaTheme="minorEastAsia"/>
          <w:noProof/>
          <w:color w:val="auto"/>
          <w:sz w:val="22"/>
          <w:lang w:val="en-US"/>
        </w:rPr>
        <w:tab/>
      </w:r>
      <w:r>
        <w:rPr>
          <w:noProof/>
        </w:rPr>
        <w:t>MASS Remote Controller Task Requirements</w:t>
      </w:r>
      <w:r>
        <w:rPr>
          <w:noProof/>
        </w:rPr>
        <w:tab/>
      </w:r>
      <w:r>
        <w:rPr>
          <w:noProof/>
        </w:rPr>
        <w:fldChar w:fldCharType="begin"/>
      </w:r>
      <w:r>
        <w:rPr>
          <w:noProof/>
        </w:rPr>
        <w:instrText xml:space="preserve"> PAGEREF _Toc111186874 \h </w:instrText>
      </w:r>
      <w:r>
        <w:rPr>
          <w:noProof/>
        </w:rPr>
      </w:r>
      <w:r>
        <w:rPr>
          <w:noProof/>
        </w:rPr>
        <w:fldChar w:fldCharType="separate"/>
      </w:r>
      <w:r>
        <w:rPr>
          <w:noProof/>
        </w:rPr>
        <w:t>33</w:t>
      </w:r>
      <w:r>
        <w:rPr>
          <w:noProof/>
        </w:rPr>
        <w:fldChar w:fldCharType="end"/>
      </w:r>
    </w:p>
    <w:p w14:paraId="143139BF" w14:textId="35216133" w:rsidR="002E7B14" w:rsidRDefault="002E7B14">
      <w:pPr>
        <w:pStyle w:val="TOC2"/>
        <w:rPr>
          <w:rFonts w:eastAsiaTheme="minorEastAsia"/>
          <w:color w:val="auto"/>
          <w:lang w:val="en-US"/>
        </w:rPr>
      </w:pPr>
      <w:r w:rsidRPr="009D7DDF">
        <w:t>7.4.</w:t>
      </w:r>
      <w:r>
        <w:rPr>
          <w:rFonts w:eastAsiaTheme="minorEastAsia"/>
          <w:color w:val="auto"/>
          <w:lang w:val="en-US"/>
        </w:rPr>
        <w:tab/>
      </w:r>
      <w:r w:rsidRPr="009D7DDF">
        <w:t>Salvage and Towage</w:t>
      </w:r>
      <w:r>
        <w:tab/>
      </w:r>
      <w:r>
        <w:fldChar w:fldCharType="begin"/>
      </w:r>
      <w:r>
        <w:instrText xml:space="preserve"> PAGEREF _Toc111186875 \h </w:instrText>
      </w:r>
      <w:r>
        <w:fldChar w:fldCharType="separate"/>
      </w:r>
      <w:r>
        <w:t>34</w:t>
      </w:r>
      <w:r>
        <w:fldChar w:fldCharType="end"/>
      </w:r>
    </w:p>
    <w:p w14:paraId="3F8107DD" w14:textId="5D9CF182" w:rsidR="002E7B14" w:rsidRDefault="002E7B14">
      <w:pPr>
        <w:pStyle w:val="TOC1"/>
        <w:rPr>
          <w:rFonts w:eastAsiaTheme="minorEastAsia"/>
          <w:b w:val="0"/>
          <w:caps w:val="0"/>
          <w:color w:val="auto"/>
          <w:lang w:val="en-US"/>
        </w:rPr>
      </w:pPr>
      <w:r w:rsidRPr="009D7DDF">
        <w:rPr>
          <w:caps w:val="0"/>
        </w:rPr>
        <w:t>8.</w:t>
      </w:r>
      <w:r>
        <w:rPr>
          <w:rFonts w:eastAsiaTheme="minorEastAsia"/>
          <w:b w:val="0"/>
          <w:caps w:val="0"/>
          <w:color w:val="auto"/>
          <w:lang w:val="en-US"/>
        </w:rPr>
        <w:tab/>
      </w:r>
      <w:r w:rsidRPr="009D7DDF">
        <w:rPr>
          <w:caps w:val="0"/>
        </w:rPr>
        <w:t>Considerations for Provision of MAtoN in a Mass Environment</w:t>
      </w:r>
      <w:r>
        <w:tab/>
      </w:r>
      <w:r>
        <w:fldChar w:fldCharType="begin"/>
      </w:r>
      <w:r>
        <w:instrText xml:space="preserve"> PAGEREF _Toc111186876 \h </w:instrText>
      </w:r>
      <w:r>
        <w:fldChar w:fldCharType="separate"/>
      </w:r>
      <w:r>
        <w:t>34</w:t>
      </w:r>
      <w:r>
        <w:fldChar w:fldCharType="end"/>
      </w:r>
    </w:p>
    <w:p w14:paraId="54177AF5" w14:textId="17E20567" w:rsidR="002E7B14" w:rsidRDefault="002E7B14">
      <w:pPr>
        <w:pStyle w:val="TOC2"/>
        <w:rPr>
          <w:rFonts w:eastAsiaTheme="minorEastAsia"/>
          <w:color w:val="auto"/>
          <w:lang w:val="en-US"/>
        </w:rPr>
      </w:pPr>
      <w:r w:rsidRPr="009D7DDF">
        <w:t>8.1.</w:t>
      </w:r>
      <w:r>
        <w:rPr>
          <w:rFonts w:eastAsiaTheme="minorEastAsia"/>
          <w:color w:val="auto"/>
          <w:lang w:val="en-US"/>
        </w:rPr>
        <w:tab/>
      </w:r>
      <w:r w:rsidRPr="009D7DDF">
        <w:t>Delivery of AtoN for MASS Environment</w:t>
      </w:r>
      <w:r>
        <w:tab/>
      </w:r>
      <w:r>
        <w:fldChar w:fldCharType="begin"/>
      </w:r>
      <w:r>
        <w:instrText xml:space="preserve"> PAGEREF _Toc111186877 \h </w:instrText>
      </w:r>
      <w:r>
        <w:fldChar w:fldCharType="separate"/>
      </w:r>
      <w:r>
        <w:t>34</w:t>
      </w:r>
      <w:r>
        <w:fldChar w:fldCharType="end"/>
      </w:r>
    </w:p>
    <w:p w14:paraId="23D4E265" w14:textId="5191547E" w:rsidR="002E7B14" w:rsidRDefault="002E7B14">
      <w:pPr>
        <w:pStyle w:val="TOC2"/>
        <w:rPr>
          <w:rFonts w:eastAsiaTheme="minorEastAsia"/>
          <w:color w:val="auto"/>
          <w:lang w:val="en-US"/>
        </w:rPr>
      </w:pPr>
      <w:r w:rsidRPr="009D7DDF">
        <w:t>8.2.</w:t>
      </w:r>
      <w:r>
        <w:rPr>
          <w:rFonts w:eastAsiaTheme="minorEastAsia"/>
          <w:color w:val="auto"/>
          <w:lang w:val="en-US"/>
        </w:rPr>
        <w:tab/>
      </w:r>
      <w:r w:rsidRPr="009D7DDF">
        <w:t>[other?]</w:t>
      </w:r>
      <w:r>
        <w:tab/>
      </w:r>
      <w:r>
        <w:fldChar w:fldCharType="begin"/>
      </w:r>
      <w:r>
        <w:instrText xml:space="preserve"> PAGEREF _Toc111186878 \h </w:instrText>
      </w:r>
      <w:r>
        <w:fldChar w:fldCharType="separate"/>
      </w:r>
      <w:r>
        <w:t>35</w:t>
      </w:r>
      <w:r>
        <w:fldChar w:fldCharType="end"/>
      </w:r>
    </w:p>
    <w:p w14:paraId="38FE0AEB" w14:textId="5836040D" w:rsidR="002E7B14" w:rsidRDefault="002E7B14">
      <w:pPr>
        <w:pStyle w:val="TOC1"/>
        <w:rPr>
          <w:rFonts w:eastAsiaTheme="minorEastAsia"/>
          <w:b w:val="0"/>
          <w:caps w:val="0"/>
          <w:color w:val="auto"/>
          <w:lang w:val="en-US"/>
        </w:rPr>
      </w:pPr>
      <w:r w:rsidRPr="009D7DDF">
        <w:rPr>
          <w:caps w:val="0"/>
        </w:rPr>
        <w:t>9.</w:t>
      </w:r>
      <w:r>
        <w:rPr>
          <w:rFonts w:eastAsiaTheme="minorEastAsia"/>
          <w:b w:val="0"/>
          <w:caps w:val="0"/>
          <w:color w:val="auto"/>
          <w:lang w:val="en-US"/>
        </w:rPr>
        <w:tab/>
      </w:r>
      <w:r w:rsidRPr="009D7DDF">
        <w:rPr>
          <w:caps w:val="0"/>
        </w:rPr>
        <w:t>Considerations for Provision of VTS in a MASS Environment</w:t>
      </w:r>
      <w:r>
        <w:tab/>
      </w:r>
      <w:r>
        <w:fldChar w:fldCharType="begin"/>
      </w:r>
      <w:r>
        <w:instrText xml:space="preserve"> PAGEREF _Toc111186879 \h </w:instrText>
      </w:r>
      <w:r>
        <w:fldChar w:fldCharType="separate"/>
      </w:r>
      <w:r>
        <w:t>35</w:t>
      </w:r>
      <w:r>
        <w:fldChar w:fldCharType="end"/>
      </w:r>
    </w:p>
    <w:p w14:paraId="04F5A521" w14:textId="463A7C6E" w:rsidR="002E7B14" w:rsidRDefault="002E7B14">
      <w:pPr>
        <w:pStyle w:val="TOC2"/>
        <w:rPr>
          <w:rFonts w:eastAsiaTheme="minorEastAsia"/>
          <w:color w:val="auto"/>
          <w:lang w:val="en-US"/>
        </w:rPr>
      </w:pPr>
      <w:r w:rsidRPr="009D7DDF">
        <w:t>9.1.</w:t>
      </w:r>
      <w:r>
        <w:rPr>
          <w:rFonts w:eastAsiaTheme="minorEastAsia"/>
          <w:color w:val="auto"/>
          <w:lang w:val="en-US"/>
        </w:rPr>
        <w:tab/>
      </w:r>
      <w:r w:rsidRPr="009D7DDF">
        <w:t>[from VTS Committee]</w:t>
      </w:r>
      <w:r>
        <w:tab/>
      </w:r>
      <w:r>
        <w:fldChar w:fldCharType="begin"/>
      </w:r>
      <w:r>
        <w:instrText xml:space="preserve"> PAGEREF _Toc111186880 \h </w:instrText>
      </w:r>
      <w:r>
        <w:fldChar w:fldCharType="separate"/>
      </w:r>
      <w:r>
        <w:t>35</w:t>
      </w:r>
      <w:r>
        <w:fldChar w:fldCharType="end"/>
      </w:r>
    </w:p>
    <w:p w14:paraId="5ECC889A" w14:textId="4491AB34" w:rsidR="002E7B14" w:rsidRDefault="002E7B14">
      <w:pPr>
        <w:pStyle w:val="TOC2"/>
        <w:rPr>
          <w:rFonts w:eastAsiaTheme="minorEastAsia"/>
          <w:color w:val="auto"/>
          <w:lang w:val="en-US"/>
        </w:rPr>
      </w:pPr>
      <w:r w:rsidRPr="009D7DDF">
        <w:t>9.2.</w:t>
      </w:r>
      <w:r>
        <w:tab/>
      </w:r>
      <w:r>
        <w:fldChar w:fldCharType="begin"/>
      </w:r>
      <w:r>
        <w:instrText xml:space="preserve"> PAGEREF _Toc111186881 \h </w:instrText>
      </w:r>
      <w:r>
        <w:fldChar w:fldCharType="separate"/>
      </w:r>
      <w:r>
        <w:t>35</w:t>
      </w:r>
      <w:r>
        <w:fldChar w:fldCharType="end"/>
      </w:r>
    </w:p>
    <w:p w14:paraId="67A15CD3" w14:textId="43C7DD85" w:rsidR="002E7B14" w:rsidRDefault="002E7B14">
      <w:pPr>
        <w:pStyle w:val="TOC1"/>
        <w:rPr>
          <w:rFonts w:eastAsiaTheme="minorEastAsia"/>
          <w:b w:val="0"/>
          <w:caps w:val="0"/>
          <w:color w:val="auto"/>
          <w:lang w:val="en-US"/>
        </w:rPr>
      </w:pPr>
      <w:r w:rsidRPr="009D7DDF">
        <w:rPr>
          <w:caps w:val="0"/>
        </w:rPr>
        <w:t>10.</w:t>
      </w:r>
      <w:r>
        <w:rPr>
          <w:rFonts w:eastAsiaTheme="minorEastAsia"/>
          <w:b w:val="0"/>
          <w:caps w:val="0"/>
          <w:color w:val="auto"/>
          <w:lang w:val="en-US"/>
        </w:rPr>
        <w:tab/>
      </w:r>
      <w:r w:rsidRPr="009D7DDF">
        <w:rPr>
          <w:caps w:val="0"/>
        </w:rPr>
        <w:t>Implications of MASS and IALA Committees</w:t>
      </w:r>
      <w:r>
        <w:tab/>
      </w:r>
      <w:r>
        <w:fldChar w:fldCharType="begin"/>
      </w:r>
      <w:r>
        <w:instrText xml:space="preserve"> PAGEREF _Toc111186882 \h </w:instrText>
      </w:r>
      <w:r>
        <w:fldChar w:fldCharType="separate"/>
      </w:r>
      <w:r>
        <w:t>35</w:t>
      </w:r>
      <w:r>
        <w:fldChar w:fldCharType="end"/>
      </w:r>
    </w:p>
    <w:p w14:paraId="34730589" w14:textId="3225B729" w:rsidR="002E7B14" w:rsidRDefault="002E7B14">
      <w:pPr>
        <w:pStyle w:val="TOC1"/>
        <w:rPr>
          <w:rFonts w:eastAsiaTheme="minorEastAsia"/>
          <w:b w:val="0"/>
          <w:caps w:val="0"/>
          <w:color w:val="auto"/>
          <w:lang w:val="en-US"/>
        </w:rPr>
      </w:pPr>
      <w:r w:rsidRPr="009D7DDF">
        <w:rPr>
          <w:caps w:val="0"/>
        </w:rPr>
        <w:t>11.</w:t>
      </w:r>
      <w:r>
        <w:rPr>
          <w:rFonts w:eastAsiaTheme="minorEastAsia"/>
          <w:b w:val="0"/>
          <w:caps w:val="0"/>
          <w:color w:val="auto"/>
          <w:lang w:val="en-US"/>
        </w:rPr>
        <w:tab/>
      </w:r>
      <w:r w:rsidRPr="009D7DDF">
        <w:rPr>
          <w:caps w:val="0"/>
        </w:rPr>
        <w:t>MASS and IHO</w:t>
      </w:r>
      <w:r>
        <w:tab/>
      </w:r>
      <w:r>
        <w:fldChar w:fldCharType="begin"/>
      </w:r>
      <w:r>
        <w:instrText xml:space="preserve"> PAGEREF _Toc111186883 \h </w:instrText>
      </w:r>
      <w:r>
        <w:fldChar w:fldCharType="separate"/>
      </w:r>
      <w:r>
        <w:t>35</w:t>
      </w:r>
      <w:r>
        <w:fldChar w:fldCharType="end"/>
      </w:r>
    </w:p>
    <w:p w14:paraId="3BA82E6A" w14:textId="589C43B0" w:rsidR="002E7B14" w:rsidRDefault="002E7B14">
      <w:pPr>
        <w:pStyle w:val="TOC1"/>
        <w:rPr>
          <w:rFonts w:eastAsiaTheme="minorEastAsia"/>
          <w:b w:val="0"/>
          <w:caps w:val="0"/>
          <w:color w:val="auto"/>
          <w:lang w:val="en-US"/>
        </w:rPr>
      </w:pPr>
      <w:r w:rsidRPr="009D7DDF">
        <w:rPr>
          <w:caps w:val="0"/>
        </w:rPr>
        <w:t>12.</w:t>
      </w:r>
      <w:r>
        <w:rPr>
          <w:rFonts w:eastAsiaTheme="minorEastAsia"/>
          <w:b w:val="0"/>
          <w:caps w:val="0"/>
          <w:color w:val="auto"/>
          <w:lang w:val="en-US"/>
        </w:rPr>
        <w:tab/>
      </w:r>
      <w:r w:rsidRPr="009D7DDF">
        <w:rPr>
          <w:caps w:val="0"/>
        </w:rPr>
        <w:t>[other?]</w:t>
      </w:r>
      <w:r>
        <w:tab/>
      </w:r>
      <w:r>
        <w:fldChar w:fldCharType="begin"/>
      </w:r>
      <w:r>
        <w:instrText xml:space="preserve"> PAGEREF _Toc111186884 \h </w:instrText>
      </w:r>
      <w:r>
        <w:fldChar w:fldCharType="separate"/>
      </w:r>
      <w:r>
        <w:t>35</w:t>
      </w:r>
      <w:r>
        <w:fldChar w:fldCharType="end"/>
      </w:r>
    </w:p>
    <w:p w14:paraId="3E096396" w14:textId="22404035" w:rsidR="002E7B14" w:rsidRDefault="002E7B14">
      <w:pPr>
        <w:pStyle w:val="TOC1"/>
        <w:rPr>
          <w:rFonts w:eastAsiaTheme="minorEastAsia"/>
          <w:b w:val="0"/>
          <w:caps w:val="0"/>
          <w:color w:val="auto"/>
          <w:lang w:val="en-US"/>
        </w:rPr>
      </w:pPr>
      <w:r w:rsidRPr="009D7DDF">
        <w:rPr>
          <w:caps w:val="0"/>
        </w:rPr>
        <w:t>13.</w:t>
      </w:r>
      <w:r>
        <w:rPr>
          <w:rFonts w:eastAsiaTheme="minorEastAsia"/>
          <w:b w:val="0"/>
          <w:caps w:val="0"/>
          <w:color w:val="auto"/>
          <w:lang w:val="en-US"/>
        </w:rPr>
        <w:tab/>
      </w:r>
      <w:r w:rsidRPr="009D7DDF">
        <w:rPr>
          <w:caps w:val="0"/>
        </w:rPr>
        <w:t>DEFINITIONS</w:t>
      </w:r>
      <w:r>
        <w:tab/>
      </w:r>
      <w:r>
        <w:fldChar w:fldCharType="begin"/>
      </w:r>
      <w:r>
        <w:instrText xml:space="preserve"> PAGEREF _Toc111186885 \h </w:instrText>
      </w:r>
      <w:r>
        <w:fldChar w:fldCharType="separate"/>
      </w:r>
      <w:r>
        <w:t>35</w:t>
      </w:r>
      <w:r>
        <w:fldChar w:fldCharType="end"/>
      </w:r>
    </w:p>
    <w:p w14:paraId="093E4B7C" w14:textId="60465902" w:rsidR="002E7B14" w:rsidRDefault="002E7B14">
      <w:pPr>
        <w:pStyle w:val="TOC1"/>
        <w:rPr>
          <w:rFonts w:eastAsiaTheme="minorEastAsia"/>
          <w:b w:val="0"/>
          <w:caps w:val="0"/>
          <w:color w:val="auto"/>
          <w:lang w:val="en-US"/>
        </w:rPr>
      </w:pPr>
      <w:r w:rsidRPr="009D7DDF">
        <w:t>14.</w:t>
      </w:r>
      <w:r>
        <w:rPr>
          <w:rFonts w:eastAsiaTheme="minorEastAsia"/>
          <w:b w:val="0"/>
          <w:caps w:val="0"/>
          <w:color w:val="auto"/>
          <w:lang w:val="en-US"/>
        </w:rPr>
        <w:tab/>
      </w:r>
      <w:r>
        <w:t>abbreviations</w:t>
      </w:r>
      <w:r>
        <w:tab/>
      </w:r>
      <w:r>
        <w:fldChar w:fldCharType="begin"/>
      </w:r>
      <w:r>
        <w:instrText xml:space="preserve"> PAGEREF _Toc111186886 \h </w:instrText>
      </w:r>
      <w:r>
        <w:fldChar w:fldCharType="separate"/>
      </w:r>
      <w:r>
        <w:t>35</w:t>
      </w:r>
      <w:r>
        <w:fldChar w:fldCharType="end"/>
      </w:r>
    </w:p>
    <w:p w14:paraId="35E28D4B" w14:textId="7FD2E929" w:rsidR="002E7B14" w:rsidRDefault="002E7B14">
      <w:pPr>
        <w:pStyle w:val="TOC1"/>
        <w:rPr>
          <w:rFonts w:eastAsiaTheme="minorEastAsia"/>
          <w:b w:val="0"/>
          <w:caps w:val="0"/>
          <w:color w:val="auto"/>
          <w:lang w:val="en-US"/>
        </w:rPr>
      </w:pPr>
      <w:r w:rsidRPr="009D7DDF">
        <w:t>15.</w:t>
      </w:r>
      <w:r>
        <w:rPr>
          <w:rFonts w:eastAsiaTheme="minorEastAsia"/>
          <w:b w:val="0"/>
          <w:caps w:val="0"/>
          <w:color w:val="auto"/>
          <w:lang w:val="en-US"/>
        </w:rPr>
        <w:tab/>
      </w:r>
      <w:r>
        <w:t>references</w:t>
      </w:r>
      <w:r>
        <w:tab/>
      </w:r>
      <w:r>
        <w:fldChar w:fldCharType="begin"/>
      </w:r>
      <w:r>
        <w:instrText xml:space="preserve"> PAGEREF _Toc111186887 \h </w:instrText>
      </w:r>
      <w:r>
        <w:fldChar w:fldCharType="separate"/>
      </w:r>
      <w:r>
        <w:t>35</w:t>
      </w:r>
      <w:r>
        <w:fldChar w:fldCharType="end"/>
      </w:r>
    </w:p>
    <w:p w14:paraId="4F534765" w14:textId="76203EA3" w:rsidR="002E7B14" w:rsidRDefault="002E7B14">
      <w:pPr>
        <w:pStyle w:val="TOC1"/>
        <w:rPr>
          <w:rFonts w:eastAsiaTheme="minorEastAsia"/>
          <w:b w:val="0"/>
          <w:caps w:val="0"/>
          <w:color w:val="auto"/>
          <w:lang w:val="en-US"/>
        </w:rPr>
      </w:pPr>
      <w:r w:rsidRPr="009D7DDF">
        <w:t>16.</w:t>
      </w:r>
      <w:r>
        <w:rPr>
          <w:rFonts w:eastAsiaTheme="minorEastAsia"/>
          <w:b w:val="0"/>
          <w:caps w:val="0"/>
          <w:color w:val="auto"/>
          <w:lang w:val="en-US"/>
        </w:rPr>
        <w:tab/>
      </w:r>
      <w:r>
        <w:t>Further reading</w:t>
      </w:r>
      <w:r>
        <w:tab/>
      </w:r>
      <w:r>
        <w:fldChar w:fldCharType="begin"/>
      </w:r>
      <w:r>
        <w:instrText xml:space="preserve"> PAGEREF _Toc111186888 \h </w:instrText>
      </w:r>
      <w:r>
        <w:fldChar w:fldCharType="separate"/>
      </w:r>
      <w:r>
        <w:t>36</w:t>
      </w:r>
      <w:r>
        <w:fldChar w:fldCharType="end"/>
      </w:r>
    </w:p>
    <w:p w14:paraId="3136D6C3" w14:textId="48E6BCAA"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TableofFigure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TableofFigure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lastRenderedPageBreak/>
        <w:t>List of Figures</w:t>
      </w:r>
    </w:p>
    <w:p w14:paraId="367A4493" w14:textId="77777777" w:rsidR="00D80A15" w:rsidRDefault="00923B4D" w:rsidP="00CB1D11">
      <w:pPr>
        <w:pStyle w:val="TableofFigure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TableofFigure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TableofFigure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0" w:name="_Toc111186819"/>
      <w:r>
        <w:lastRenderedPageBreak/>
        <w:t>Introduction</w:t>
      </w:r>
      <w:bookmarkEnd w:id="0"/>
    </w:p>
    <w:p w14:paraId="3F612BCE" w14:textId="77777777" w:rsidR="00CF6EC7" w:rsidRDefault="00CF6EC7" w:rsidP="00CF6EC7">
      <w:pPr>
        <w:pStyle w:val="Heading1separationline"/>
      </w:pPr>
    </w:p>
    <w:p w14:paraId="51A7975E" w14:textId="77777777" w:rsidR="00EB1BBB" w:rsidRPr="008E2ACA" w:rsidRDefault="00EB1BBB" w:rsidP="00EB1BBB">
      <w:pPr>
        <w:pStyle w:val="BodyText"/>
      </w:pPr>
      <w:r w:rsidRPr="008E2ACA">
        <w:t>Maritime Autonomous Surface Ships (MASS) is defined by the International Maritime Organization (IMO) as being:</w:t>
      </w:r>
    </w:p>
    <w:p w14:paraId="2566DA46" w14:textId="77777777" w:rsidR="00EB1BBB" w:rsidRPr="008E2ACA" w:rsidRDefault="00EB1BBB" w:rsidP="00EB1BBB">
      <w:pPr>
        <w:pStyle w:val="BodyText"/>
        <w:rPr>
          <w:i/>
          <w:iCs/>
        </w:rPr>
      </w:pPr>
      <w:r w:rsidRPr="008E2ACA">
        <w:rPr>
          <w:i/>
          <w:iCs/>
        </w:rPr>
        <w:t>A ship which, to a varying degree, can operate independently of human interaction.</w:t>
      </w:r>
    </w:p>
    <w:p w14:paraId="184717F8" w14:textId="7EE5CD8B" w:rsidR="00CF6EC7" w:rsidRPr="00CF6EC7" w:rsidRDefault="00EB1BBB" w:rsidP="00CF6EC7">
      <w:pPr>
        <w:pStyle w:val="BodyText"/>
      </w:pPr>
      <w:r w:rsidRPr="008E2ACA">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w:t>
      </w:r>
      <w:r>
        <w:t xml:space="preserve"> </w:t>
      </w:r>
      <w:r w:rsidRPr="00494EF8">
        <w:t>and that MASS operators implement systems that utilise these AtoN services.</w:t>
      </w:r>
    </w:p>
    <w:p w14:paraId="112E0BA5" w14:textId="1A79D89E" w:rsidR="00816606" w:rsidRDefault="00816606" w:rsidP="00816606">
      <w:pPr>
        <w:pStyle w:val="Heading2"/>
      </w:pPr>
      <w:bookmarkStart w:id="1" w:name="_Toc111186820"/>
      <w:r>
        <w:t>Background</w:t>
      </w:r>
      <w:bookmarkEnd w:id="1"/>
    </w:p>
    <w:p w14:paraId="462F07F7" w14:textId="77777777" w:rsidR="00CF6EC7" w:rsidRDefault="00CF6EC7" w:rsidP="00CF6EC7">
      <w:pPr>
        <w:pStyle w:val="Heading2separationline"/>
      </w:pPr>
    </w:p>
    <w:p w14:paraId="493ED6F4" w14:textId="77777777" w:rsidR="0038387A" w:rsidRPr="008E2ACA" w:rsidRDefault="0038387A" w:rsidP="0038387A">
      <w:pPr>
        <w:pStyle w:val="BodyText"/>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  They come in a variety of sizes and have a very diverse set of operational capabilities which all place their own unique demands on those who own and operate them and the remainder of the Maritime Community. </w:t>
      </w:r>
    </w:p>
    <w:p w14:paraId="0AC924BD" w14:textId="77777777" w:rsidR="0038387A" w:rsidRPr="008A329C" w:rsidRDefault="0038387A" w:rsidP="0038387A">
      <w:pPr>
        <w:pStyle w:val="BodyText"/>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p>
    <w:p w14:paraId="61930ED2" w14:textId="77777777" w:rsidR="0038387A" w:rsidRDefault="0038387A" w:rsidP="0038387A">
      <w:pPr>
        <w:pStyle w:val="BodyText"/>
      </w:pPr>
      <w:r w:rsidRPr="008E2ACA">
        <w:t>In the discussions at IMO it was noted that MASS could be operating at one or more degrees of autonomy for the duration of a single voyage.</w:t>
      </w:r>
    </w:p>
    <w:p w14:paraId="61AC75EA" w14:textId="77777777" w:rsidR="0038387A" w:rsidRPr="008E2ACA" w:rsidRDefault="0038387A" w:rsidP="0038387A">
      <w:pPr>
        <w:pStyle w:val="BodyText"/>
      </w:pPr>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2426A0E7" w14:textId="0446114A" w:rsidR="00CF6EC7" w:rsidRPr="00CF6EC7" w:rsidRDefault="0038387A" w:rsidP="00CF6EC7">
      <w:pPr>
        <w:pStyle w:val="BodyText"/>
      </w:pPr>
      <w:r w:rsidRPr="008E2ACA">
        <w:t xml:space="preserve">Both physical and electronic AtoN have a significant role to play in the MASS domain as this </w:t>
      </w:r>
      <w:commentRangeStart w:id="2"/>
      <w:commentRangeStart w:id="3"/>
      <w:r w:rsidRPr="008E2ACA">
        <w:t>matures</w:t>
      </w:r>
      <w:commentRangeEnd w:id="2"/>
      <w:r>
        <w:rPr>
          <w:rStyle w:val="CommentReference"/>
        </w:rPr>
        <w:commentReference w:id="2"/>
      </w:r>
      <w:commentRangeEnd w:id="3"/>
      <w:r w:rsidR="00C1455E">
        <w:rPr>
          <w:rStyle w:val="CommentReference"/>
        </w:rPr>
        <w:commentReference w:id="3"/>
      </w:r>
      <w:r w:rsidRPr="008E2ACA">
        <w:t xml:space="preserve">. </w:t>
      </w:r>
    </w:p>
    <w:p w14:paraId="4FD08A62" w14:textId="5696457A" w:rsidR="00495DDA" w:rsidRDefault="00816606" w:rsidP="00CB1D11">
      <w:pPr>
        <w:pStyle w:val="Heading1"/>
        <w:suppressAutoHyphens/>
      </w:pPr>
      <w:bookmarkStart w:id="4" w:name="_Toc111186821"/>
      <w:r>
        <w:t>Aims and Objectives</w:t>
      </w:r>
      <w:bookmarkEnd w:id="4"/>
    </w:p>
    <w:p w14:paraId="41D6B749" w14:textId="77777777" w:rsidR="00CF6EC7" w:rsidRDefault="00CF6EC7" w:rsidP="00CF6EC7">
      <w:pPr>
        <w:pStyle w:val="Heading1separationline"/>
      </w:pPr>
    </w:p>
    <w:p w14:paraId="0E9140AC" w14:textId="1A66CE89" w:rsidR="00AB6BAD" w:rsidRDefault="00AB6BAD" w:rsidP="00AB6BAD">
      <w:pPr>
        <w:pStyle w:val="BodyText"/>
      </w:pPr>
      <w:r>
        <w:t>The aim of this guideline is to provide guidance to IALA members and other stakeholders who may be undertaking testing and trials of MASS systems.  This guideline also provides guidance for organisations implementing policy</w:t>
      </w:r>
      <w:r w:rsidRPr="000E5A39">
        <w:t>, procedures and technical</w:t>
      </w:r>
      <w:r>
        <w:t xml:space="preserve"> solutions to support the introduction of MASS, recognising that</w:t>
      </w:r>
      <w:r w:rsidR="00C7024D">
        <w:t xml:space="preserve"> fact that MASS vessels include smaller </w:t>
      </w:r>
      <w:commentRangeStart w:id="5"/>
      <w:r w:rsidR="00C7024D">
        <w:t>ves</w:t>
      </w:r>
      <w:r w:rsidR="001724C9">
        <w:t>sels as well as large vessels</w:t>
      </w:r>
      <w:commentRangeEnd w:id="5"/>
      <w:r w:rsidR="00AA68AE">
        <w:rPr>
          <w:rStyle w:val="CommentReference"/>
        </w:rPr>
        <w:commentReference w:id="5"/>
      </w:r>
      <w:r>
        <w:t xml:space="preserve">.  </w:t>
      </w:r>
    </w:p>
    <w:p w14:paraId="4EAA657B" w14:textId="558404D8" w:rsidR="00B937D0" w:rsidRDefault="00B937D0" w:rsidP="00B937D0">
      <w:pPr>
        <w:pStyle w:val="BodyText"/>
      </w:pPr>
      <w:r>
        <w:t>Specifically, the</w:t>
      </w:r>
      <w:r w:rsidRPr="008E2ACA">
        <w:t xml:space="preserve"> aim of this guideline is to</w:t>
      </w:r>
      <w:r>
        <w:t>:</w:t>
      </w:r>
    </w:p>
    <w:p w14:paraId="7A03F4F3" w14:textId="77777777" w:rsidR="00B937D0" w:rsidRPr="008E2ACA" w:rsidRDefault="00B937D0" w:rsidP="00B937D0">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04D9033F" w14:textId="77777777" w:rsidR="00B937D0" w:rsidRPr="008E2ACA" w:rsidRDefault="00B937D0" w:rsidP="00B937D0">
      <w:pPr>
        <w:pStyle w:val="Listatext"/>
        <w:numPr>
          <w:ilvl w:val="0"/>
          <w:numId w:val="46"/>
        </w:numPr>
        <w:ind w:left="1134" w:hanging="567"/>
      </w:pPr>
      <w:r w:rsidRPr="008E2ACA">
        <w:t>Testing</w:t>
      </w:r>
      <w:del w:id="6" w:author="Jillian Carson-Jackson" w:date="2022-08-11T00:50:00Z">
        <w:r w:rsidRPr="008E2ACA" w:rsidDel="00EE706C">
          <w:delText>;</w:delText>
        </w:r>
      </w:del>
      <w:r w:rsidRPr="008E2ACA">
        <w:t xml:space="preserve"> </w:t>
      </w:r>
    </w:p>
    <w:p w14:paraId="145E29D5" w14:textId="77777777" w:rsidR="00B937D0" w:rsidRPr="008E2ACA" w:rsidRDefault="00B937D0" w:rsidP="00B937D0">
      <w:pPr>
        <w:pStyle w:val="Listatext"/>
        <w:numPr>
          <w:ilvl w:val="0"/>
          <w:numId w:val="46"/>
        </w:numPr>
        <w:ind w:left="1134" w:hanging="567"/>
      </w:pPr>
      <w:r w:rsidRPr="008E2ACA">
        <w:t>Trials</w:t>
      </w:r>
      <w:del w:id="7" w:author="Jillian Carson-Jackson" w:date="2022-08-11T00:50:00Z">
        <w:r w:rsidRPr="008E2ACA" w:rsidDel="00EE706C">
          <w:delText>;</w:delText>
        </w:r>
      </w:del>
      <w:r w:rsidRPr="008E2ACA">
        <w:t xml:space="preserve"> or </w:t>
      </w:r>
    </w:p>
    <w:p w14:paraId="34AB077B" w14:textId="3A964D63" w:rsidR="00B937D0" w:rsidRDefault="00B937D0" w:rsidP="002E2C7D">
      <w:pPr>
        <w:pStyle w:val="Listatext"/>
        <w:numPr>
          <w:ilvl w:val="0"/>
          <w:numId w:val="46"/>
        </w:numPr>
        <w:ind w:left="1134" w:hanging="567"/>
      </w:pPr>
      <w:r w:rsidRPr="008E2ACA">
        <w:t>Operations of MASS systems</w:t>
      </w:r>
      <w:del w:id="8" w:author="Jillian Carson-Jackson" w:date="2022-08-11T00:50:00Z">
        <w:r w:rsidRPr="008E2ACA" w:rsidDel="00EE706C">
          <w:delText>.</w:delText>
        </w:r>
      </w:del>
      <w:r w:rsidRPr="008E2ACA">
        <w:t xml:space="preserve">  </w:t>
      </w:r>
    </w:p>
    <w:p w14:paraId="53425C8E" w14:textId="19E009E3" w:rsidR="002E2C7D" w:rsidRDefault="009B612F" w:rsidP="00B937D0">
      <w:pPr>
        <w:pStyle w:val="List1"/>
        <w:numPr>
          <w:ilvl w:val="0"/>
          <w:numId w:val="14"/>
        </w:numPr>
        <w:rPr>
          <w:ins w:id="9" w:author="Jillian Carson-Jackson" w:date="2022-08-11T00:45:00Z"/>
        </w:rPr>
      </w:pPr>
      <w:ins w:id="10" w:author="Jillian Carson-Jackson" w:date="2022-08-11T00:45:00Z">
        <w:r>
          <w:t xml:space="preserve">Identify developments and need for certification, testing, and performance </w:t>
        </w:r>
        <w:commentRangeStart w:id="11"/>
        <w:r>
          <w:t>stand</w:t>
        </w:r>
        <w:r w:rsidRPr="00CA5BD8">
          <w:t>a</w:t>
        </w:r>
      </w:ins>
      <w:ins w:id="12" w:author="Jillian Carson-Jackson" w:date="2022-08-11T00:46:00Z">
        <w:r w:rsidRPr="00CA5BD8">
          <w:t>rds</w:t>
        </w:r>
      </w:ins>
      <w:commentRangeEnd w:id="11"/>
      <w:ins w:id="13" w:author="Jillian Carson-Jackson" w:date="2022-08-11T00:49:00Z">
        <w:r w:rsidR="00EE706C">
          <w:rPr>
            <w:rStyle w:val="CommentReference"/>
            <w:rFonts w:eastAsiaTheme="minorHAnsi" w:cstheme="minorBidi"/>
            <w:lang w:eastAsia="en-US"/>
          </w:rPr>
          <w:commentReference w:id="11"/>
        </w:r>
      </w:ins>
      <w:ins w:id="14" w:author="Jillian Carson-Jackson" w:date="2022-08-11T00:58:00Z">
        <w:r w:rsidR="00BB188E">
          <w:t xml:space="preserve"> (</w:t>
        </w:r>
      </w:ins>
      <w:ins w:id="15" w:author="Jillian Carson-Jackson" w:date="2022-08-11T00:59:00Z">
        <w:r w:rsidR="00B364F3">
          <w:t xml:space="preserve">approval process by authorities for </w:t>
        </w:r>
        <w:r w:rsidR="00770F9C">
          <w:t>use)</w:t>
        </w:r>
        <w:r w:rsidR="00B364F3">
          <w:t xml:space="preserve">, </w:t>
        </w:r>
      </w:ins>
    </w:p>
    <w:p w14:paraId="0B5241C3" w14:textId="0B75E87F" w:rsidR="009B612F" w:rsidRDefault="00C9773B" w:rsidP="00B937D0">
      <w:pPr>
        <w:pStyle w:val="List1"/>
        <w:numPr>
          <w:ilvl w:val="0"/>
          <w:numId w:val="14"/>
        </w:numPr>
        <w:rPr>
          <w:ins w:id="16" w:author="Jillian Carson-Jackson" w:date="2022-08-11T00:46:00Z"/>
        </w:rPr>
      </w:pPr>
      <w:ins w:id="17" w:author="Jillian Carson-Jackson" w:date="2022-08-11T00:46:00Z">
        <w:r>
          <w:t xml:space="preserve">Identify aspects for shore side infrastructure to support MASS </w:t>
        </w:r>
      </w:ins>
      <w:ins w:id="18" w:author="Jillian Carson-Jackson" w:date="2022-08-11T00:47:00Z">
        <w:r>
          <w:t>such as Shore side support (</w:t>
        </w:r>
        <w:r w:rsidR="00CA5BD8">
          <w:t>communications, control centre, etc.); VTS to MASS Communication; VTS s</w:t>
        </w:r>
      </w:ins>
      <w:ins w:id="19" w:author="Jillian Carson-Jackson" w:date="2022-08-11T00:48:00Z">
        <w:r w:rsidR="00CA5BD8">
          <w:t>upport for MASS</w:t>
        </w:r>
      </w:ins>
      <w:ins w:id="20" w:author="Jillian Carson-Jackson" w:date="2022-08-11T00:49:00Z">
        <w:r w:rsidR="00EE706C">
          <w:t>;</w:t>
        </w:r>
      </w:ins>
    </w:p>
    <w:p w14:paraId="204ABD0C" w14:textId="29205545" w:rsidR="00B937D0" w:rsidRDefault="00B937D0" w:rsidP="00B937D0">
      <w:pPr>
        <w:pStyle w:val="List1"/>
        <w:numPr>
          <w:ilvl w:val="0"/>
          <w:numId w:val="14"/>
        </w:numPr>
      </w:pPr>
      <w:r>
        <w:t>P</w:t>
      </w:r>
      <w:r w:rsidRPr="008E2ACA">
        <w:t>rovide guidance for organisations implementing policy, procedures and technical solutions to support the introduction of MASS</w:t>
      </w:r>
      <w:ins w:id="21" w:author="Jillian Carson-Jackson" w:date="2022-08-11T00:49:00Z">
        <w:r w:rsidR="00EE706C">
          <w:t>;</w:t>
        </w:r>
      </w:ins>
      <w:del w:id="22" w:author="Jillian Carson-Jackson" w:date="2022-08-11T00:49:00Z">
        <w:r w:rsidRPr="008E2ACA" w:rsidDel="00EE706C">
          <w:delText>.</w:delText>
        </w:r>
      </w:del>
      <w:r w:rsidRPr="008E2ACA">
        <w:t xml:space="preserve">  </w:t>
      </w:r>
    </w:p>
    <w:p w14:paraId="6E433426" w14:textId="77777777" w:rsidR="00B937D0" w:rsidRPr="001E4385" w:rsidRDefault="00B937D0" w:rsidP="00B937D0">
      <w:pPr>
        <w:pStyle w:val="List1"/>
        <w:numPr>
          <w:ilvl w:val="0"/>
          <w:numId w:val="14"/>
        </w:numPr>
      </w:pPr>
      <w:r w:rsidRPr="001E4385">
        <w:t xml:space="preserve">Identify possible future scenarios while considering the evolution of MASS; </w:t>
      </w:r>
    </w:p>
    <w:p w14:paraId="233477E3" w14:textId="4EC51B51" w:rsidR="00B937D0" w:rsidRPr="001E4385" w:rsidRDefault="00B937D0" w:rsidP="00B937D0">
      <w:pPr>
        <w:pStyle w:val="List1"/>
        <w:numPr>
          <w:ilvl w:val="0"/>
          <w:numId w:val="14"/>
        </w:numPr>
      </w:pPr>
      <w:r w:rsidRPr="001E4385">
        <w:lastRenderedPageBreak/>
        <w:t xml:space="preserve">Analyse the possible impact of MASS on Marine Aids to Navigation (AtoN); </w:t>
      </w:r>
      <w:ins w:id="23" w:author="Jillian Carson-Jackson" w:date="2022-08-11T00:49:00Z">
        <w:r w:rsidR="00EE706C">
          <w:t>and</w:t>
        </w:r>
      </w:ins>
    </w:p>
    <w:p w14:paraId="2EE81077" w14:textId="41698B7D" w:rsidR="00B937D0" w:rsidRDefault="00B937D0" w:rsidP="00B937D0">
      <w:pPr>
        <w:pStyle w:val="List1"/>
        <w:numPr>
          <w:ilvl w:val="0"/>
          <w:numId w:val="14"/>
        </w:numPr>
      </w:pPr>
      <w:r w:rsidRPr="001E4385">
        <w:t>Identify the future requirements on AtoN service</w:t>
      </w:r>
      <w:ins w:id="24" w:author="Jillian Carson-Jackson" w:date="2022-08-11T00:49:00Z">
        <w:r w:rsidR="00EE706C">
          <w:t>.</w:t>
        </w:r>
      </w:ins>
      <w:del w:id="25" w:author="Jillian Carson-Jackson" w:date="2022-08-11T00:49:00Z">
        <w:r w:rsidRPr="001E4385" w:rsidDel="00EE706C">
          <w:delText xml:space="preserve">; and </w:delText>
        </w:r>
      </w:del>
    </w:p>
    <w:p w14:paraId="68CD66CA" w14:textId="6B53E7EE" w:rsidR="00AA68AE" w:rsidRDefault="00B937D0" w:rsidP="00AB6BAD">
      <w:pPr>
        <w:pStyle w:val="List1"/>
        <w:numPr>
          <w:ilvl w:val="0"/>
          <w:numId w:val="14"/>
        </w:numPr>
      </w:pPr>
      <w:del w:id="26" w:author="Jillian Carson-Jackson" w:date="2022-08-11T00:49:00Z">
        <w:r w:rsidRPr="001E4385" w:rsidDel="00EE706C">
          <w:delText xml:space="preserve">Identify </w:delText>
        </w:r>
        <w:r w:rsidDel="00EE706C">
          <w:delText xml:space="preserve">future </w:delText>
        </w:r>
        <w:commentRangeStart w:id="27"/>
        <w:commentRangeStart w:id="28"/>
        <w:r w:rsidRPr="001E4385" w:rsidDel="00EE706C">
          <w:delText>MASS</w:delText>
        </w:r>
        <w:r w:rsidDel="00EE706C">
          <w:delText xml:space="preserve"> Gaps</w:delText>
        </w:r>
        <w:commentRangeEnd w:id="27"/>
        <w:r w:rsidDel="00EE706C">
          <w:rPr>
            <w:rStyle w:val="CommentReference"/>
            <w:rFonts w:eastAsiaTheme="minorHAnsi" w:cstheme="minorBidi"/>
            <w:lang w:eastAsia="en-US"/>
          </w:rPr>
          <w:commentReference w:id="27"/>
        </w:r>
      </w:del>
      <w:commentRangeEnd w:id="28"/>
      <w:r w:rsidR="00013D33">
        <w:rPr>
          <w:rStyle w:val="CommentReference"/>
          <w:rFonts w:eastAsiaTheme="minorHAnsi" w:cstheme="minorBidi"/>
          <w:lang w:eastAsia="en-US"/>
        </w:rPr>
        <w:commentReference w:id="28"/>
      </w:r>
      <w:del w:id="29" w:author="Jillian Carson-Jackson" w:date="2022-08-11T00:49:00Z">
        <w:r w:rsidRPr="001E4385" w:rsidDel="00EE706C">
          <w:delText>.</w:delText>
        </w:r>
      </w:del>
    </w:p>
    <w:p w14:paraId="5DF4466A" w14:textId="1C1B9EFA" w:rsidR="00816606" w:rsidRDefault="00C34433" w:rsidP="00CB1D11">
      <w:pPr>
        <w:pStyle w:val="Heading1"/>
        <w:suppressAutoHyphens/>
      </w:pPr>
      <w:bookmarkStart w:id="30" w:name="_Toc111186822"/>
      <w:r>
        <w:t xml:space="preserve">Developments in </w:t>
      </w:r>
      <w:r w:rsidR="00816606">
        <w:t>MASS</w:t>
      </w:r>
      <w:bookmarkEnd w:id="30"/>
    </w:p>
    <w:p w14:paraId="1C44D8B2" w14:textId="77777777" w:rsidR="00CF6EC7" w:rsidRDefault="00CF6EC7" w:rsidP="00CF6EC7">
      <w:pPr>
        <w:pStyle w:val="Heading1separationline"/>
      </w:pPr>
    </w:p>
    <w:p w14:paraId="654D5F76" w14:textId="0669CEAC" w:rsidR="00CF6EC7" w:rsidDel="004C2C81" w:rsidRDefault="00B937D0" w:rsidP="00217880">
      <w:pPr>
        <w:pStyle w:val="BodyText"/>
        <w:rPr>
          <w:del w:id="31" w:author="Jillian Carson-Jackson" w:date="2022-08-11T00:52:00Z"/>
        </w:rPr>
      </w:pPr>
      <w:del w:id="32" w:author="Jillian Carson-Jackson" w:date="2022-08-11T00:52:00Z">
        <w:r w:rsidDel="00217880">
          <w:delText>[introductory text]</w:delText>
        </w:r>
      </w:del>
    </w:p>
    <w:p w14:paraId="60499A05" w14:textId="77777777" w:rsidR="00F56CA4" w:rsidRDefault="00F56CA4" w:rsidP="00F56CA4">
      <w:pPr>
        <w:pStyle w:val="BodyText"/>
        <w:rPr>
          <w:ins w:id="33" w:author="Jillian Carson-Jackson" w:date="2022-08-11T00:55:00Z"/>
        </w:rPr>
      </w:pPr>
      <w:commentRangeStart w:id="34"/>
      <w:ins w:id="35" w:author="Jillian Carson-Jackson" w:date="2022-08-11T00:55:00Z">
        <w:r>
          <w:t xml:space="preserve">The development </w:t>
        </w:r>
        <w:commentRangeEnd w:id="34"/>
        <w:r>
          <w:rPr>
            <w:rStyle w:val="CommentReference"/>
          </w:rPr>
          <w:commentReference w:id="34"/>
        </w:r>
        <w:r>
          <w:t>of MASS will bring about change to shipping, port operations and the safety of navigation. It is important to assess and discuss its impact on IALA related services at an early stage of its development.</w:t>
        </w:r>
      </w:ins>
    </w:p>
    <w:p w14:paraId="02A68F7C" w14:textId="77777777" w:rsidR="00F56CA4" w:rsidRDefault="00F56CA4" w:rsidP="00F56CA4">
      <w:pPr>
        <w:pStyle w:val="BodyText"/>
        <w:rPr>
          <w:ins w:id="36" w:author="Jillian Carson-Jackson" w:date="2022-08-11T00:55:00Z"/>
        </w:rPr>
      </w:pPr>
      <w:ins w:id="37" w:author="Jillian Carson-Jackson" w:date="2022-08-11T00:55:00Z">
        <w:r>
          <w:t>IALA has been monitoring the development of MASS and some work on guidance documents has been initiated.</w:t>
        </w:r>
      </w:ins>
    </w:p>
    <w:p w14:paraId="1B0747A5" w14:textId="4ADB2E1C" w:rsidR="004C2C81" w:rsidRPr="00CF6EC7" w:rsidRDefault="00F56CA4" w:rsidP="00F56CA4">
      <w:pPr>
        <w:pStyle w:val="BodyText"/>
        <w:rPr>
          <w:ins w:id="38" w:author="Jillian Carson-Jackson" w:date="2022-08-11T00:53:00Z"/>
        </w:rPr>
      </w:pPr>
      <w:ins w:id="39" w:author="Jillian Carson-Jackson" w:date="2022-08-11T00:55:00Z">
        <w:r>
          <w:t>To integrate new and advancing MASS technologies into the regulatory framework, IMO have created a framework for MASS developments for the purpose of a scoping exercise on regulations (MSC 100 – 2018). Equally, evolving MASS technologies will impact the works of IALA</w:t>
        </w:r>
      </w:ins>
      <w:ins w:id="40" w:author="Jillian Carson-Jackson" w:date="2022-08-11T00:53:00Z">
        <w:r w:rsidR="00013D33" w:rsidRPr="00013D33">
          <w:t xml:space="preserve">To develop a regulatory framework for MASS and MASS-related infrastructure on the relevant Marine Aids to Navigation including VTS, </w:t>
        </w:r>
      </w:ins>
      <w:ins w:id="41" w:author="Jillian Carson-Jackson" w:date="2022-08-11T00:54:00Z">
        <w:r w:rsidR="00013D33">
          <w:t>IALA is continuing to</w:t>
        </w:r>
      </w:ins>
      <w:ins w:id="42" w:author="Jillian Carson-Jackson" w:date="2022-08-11T00:53:00Z">
        <w:r w:rsidR="00013D33" w:rsidRPr="00013D33">
          <w:t xml:space="preserve"> consider MASS operations from the technological level, as well as the regulatory level.</w:t>
        </w:r>
      </w:ins>
    </w:p>
    <w:p w14:paraId="38446C64" w14:textId="7DBACCB0" w:rsidR="00816606" w:rsidRDefault="00816606" w:rsidP="00816606">
      <w:pPr>
        <w:pStyle w:val="Heading2"/>
      </w:pPr>
      <w:bookmarkStart w:id="43" w:name="_Toc111186823"/>
      <w:r>
        <w:t>IMO’s Strategic Approach to MASS</w:t>
      </w:r>
      <w:bookmarkEnd w:id="43"/>
    </w:p>
    <w:p w14:paraId="19B06D9B" w14:textId="77777777" w:rsidR="00CF6EC7" w:rsidRDefault="00CF6EC7" w:rsidP="00CF6EC7">
      <w:pPr>
        <w:pStyle w:val="Heading2separationline"/>
      </w:pPr>
    </w:p>
    <w:p w14:paraId="11BF94DD" w14:textId="77777777" w:rsidR="00645274" w:rsidRPr="008E2ACA" w:rsidRDefault="00645274" w:rsidP="00645274">
      <w:pPr>
        <w:pStyle w:val="BodyText"/>
      </w:pPr>
      <w:r w:rsidRPr="008E2ACA">
        <w:t xml:space="preserve">IMO's </w:t>
      </w:r>
      <w:hyperlink r:id="rId29" w:history="1">
        <w:r w:rsidRPr="008E2ACA">
          <w:t>Strategic Plan</w:t>
        </w:r>
      </w:hyperlink>
      <w:r w:rsidRPr="008E2ACA">
        <w:t xml:space="preserve"> (2018-2023) (IMO Resolution A.1110(30) adopted December 2017) has a key Strategic Direction to "Integrate new and advancing technologies in the regulatory framework".  This involves: </w:t>
      </w:r>
    </w:p>
    <w:p w14:paraId="7DBE9515" w14:textId="77777777" w:rsidR="00645274" w:rsidRPr="008E2ACA" w:rsidRDefault="00645274" w:rsidP="00645274">
      <w:pPr>
        <w:pStyle w:val="BodyText"/>
        <w:numPr>
          <w:ilvl w:val="0"/>
          <w:numId w:val="48"/>
        </w:numPr>
        <w:ind w:left="426" w:hanging="426"/>
      </w:pPr>
      <w:r w:rsidRPr="008E2ACA">
        <w:t xml:space="preserve">balancing the benefits derived from new and advancing technologies against safety and security concerns, </w:t>
      </w:r>
    </w:p>
    <w:p w14:paraId="136A4CAE" w14:textId="77777777" w:rsidR="00645274" w:rsidRPr="008E2ACA" w:rsidRDefault="00645274" w:rsidP="00645274">
      <w:pPr>
        <w:pStyle w:val="BodyText"/>
        <w:numPr>
          <w:ilvl w:val="0"/>
          <w:numId w:val="48"/>
        </w:numPr>
        <w:ind w:left="426" w:hanging="426"/>
      </w:pPr>
      <w:r w:rsidRPr="008E2ACA">
        <w:t xml:space="preserve">assessing the impact on the environment and on international trade facilitation, </w:t>
      </w:r>
    </w:p>
    <w:p w14:paraId="700C6109" w14:textId="77777777" w:rsidR="00645274" w:rsidRPr="008E2ACA" w:rsidRDefault="00645274" w:rsidP="00645274">
      <w:pPr>
        <w:pStyle w:val="BodyText"/>
        <w:numPr>
          <w:ilvl w:val="0"/>
          <w:numId w:val="48"/>
        </w:numPr>
        <w:ind w:left="426" w:hanging="426"/>
      </w:pPr>
      <w:r w:rsidRPr="008E2ACA">
        <w:t>assessing the impact on personnel, both on board and ashore.</w:t>
      </w:r>
    </w:p>
    <w:p w14:paraId="25F38E75" w14:textId="77777777" w:rsidR="00645274" w:rsidRPr="008E2ACA" w:rsidRDefault="00645274" w:rsidP="00645274">
      <w:pPr>
        <w:pStyle w:val="BodyText"/>
      </w:pPr>
      <w:r w:rsidRPr="008E2ACA">
        <w:t>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0BACDF78" w14:textId="77777777" w:rsidR="00645274" w:rsidRPr="008E2ACA" w:rsidRDefault="00645274" w:rsidP="00645274">
      <w:pPr>
        <w:pStyle w:val="BodyText"/>
      </w:pPr>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0205C495" w14:textId="77777777" w:rsidR="00645274" w:rsidRPr="008E2ACA" w:rsidRDefault="00645274" w:rsidP="00645274">
      <w:pPr>
        <w:pStyle w:val="BodyText"/>
      </w:pPr>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32532E45" w14:textId="77777777" w:rsidR="00645274" w:rsidRPr="008E2ACA" w:rsidRDefault="00645274" w:rsidP="00645274">
      <w:pPr>
        <w:pStyle w:val="BodyText"/>
      </w:pPr>
      <w:r w:rsidRPr="008E2ACA">
        <w:t>MSC 100 (December 2018) approved the framework for the RSE.</w:t>
      </w:r>
    </w:p>
    <w:p w14:paraId="3C22D201" w14:textId="77777777" w:rsidR="00645274" w:rsidRPr="008A329C" w:rsidRDefault="00645274" w:rsidP="00645274">
      <w:pPr>
        <w:pStyle w:val="BodyText"/>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1EDF3F0A" w14:textId="77777777" w:rsidR="00645274" w:rsidRPr="008E2ACA" w:rsidRDefault="00645274" w:rsidP="00645274">
      <w:pPr>
        <w:pStyle w:val="BodyText"/>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758231D4" w14:textId="77777777" w:rsidR="00645274" w:rsidRPr="008E2ACA" w:rsidRDefault="00645274" w:rsidP="00645274">
      <w:pPr>
        <w:pStyle w:val="BodyText"/>
      </w:pPr>
      <w:r w:rsidRPr="008E2ACA">
        <w:t>For the purpose of the RSE, "MASS" was defined as “a ship which, to a varying degree, can operate independent of human interaction”.</w:t>
      </w:r>
    </w:p>
    <w:p w14:paraId="1EBE91FF" w14:textId="77777777" w:rsidR="00645274" w:rsidRPr="008E2ACA" w:rsidRDefault="00645274" w:rsidP="00645274">
      <w:pPr>
        <w:pStyle w:val="BodyText"/>
      </w:pPr>
      <w:r w:rsidRPr="008E2ACA">
        <w:t xml:space="preserve">To facilitate the process of the RSE, the degrees of autonomy were organised as follows: </w:t>
      </w:r>
    </w:p>
    <w:p w14:paraId="0FF3A068" w14:textId="77777777" w:rsidR="00645274" w:rsidRPr="008E2ACA" w:rsidRDefault="00645274" w:rsidP="00645274">
      <w:pPr>
        <w:pStyle w:val="BodyText"/>
        <w:numPr>
          <w:ilvl w:val="0"/>
          <w:numId w:val="47"/>
        </w:numPr>
        <w:ind w:left="567" w:hanging="567"/>
      </w:pPr>
      <w:r w:rsidRPr="008E2ACA">
        <w:rPr>
          <w:u w:val="single"/>
        </w:rPr>
        <w:lastRenderedPageBreak/>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105D752C" w14:textId="77777777" w:rsidR="00645274" w:rsidRPr="008E2ACA" w:rsidRDefault="00645274" w:rsidP="00645274">
      <w:pPr>
        <w:pStyle w:val="BodyText"/>
        <w:numPr>
          <w:ilvl w:val="0"/>
          <w:numId w:val="47"/>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6C64E615" w14:textId="77777777" w:rsidR="00645274" w:rsidRDefault="00645274" w:rsidP="00645274">
      <w:pPr>
        <w:pStyle w:val="BodyText"/>
        <w:numPr>
          <w:ilvl w:val="0"/>
          <w:numId w:val="47"/>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75DBB04E" w14:textId="77777777" w:rsidR="00645274" w:rsidRPr="008E2ACA" w:rsidRDefault="00645274" w:rsidP="00645274">
      <w:pPr>
        <w:pStyle w:val="BodyText"/>
        <w:numPr>
          <w:ilvl w:val="0"/>
          <w:numId w:val="47"/>
        </w:numPr>
        <w:ind w:left="567" w:hanging="567"/>
      </w:pPr>
      <w:r w:rsidRPr="00653465">
        <w:rPr>
          <w:u w:val="single"/>
        </w:rPr>
        <w:t>Degree Four</w:t>
      </w:r>
      <w:r w:rsidRPr="008E2ACA">
        <w:t xml:space="preserve">: Fully autonomous ship: The operating system of the ship is able to make decisions and determine actions by itself. </w:t>
      </w:r>
    </w:p>
    <w:p w14:paraId="0807AA22" w14:textId="77777777" w:rsidR="00645274" w:rsidRPr="008E2ACA" w:rsidRDefault="00645274" w:rsidP="00645274">
      <w:pPr>
        <w:pStyle w:val="BodyText"/>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9168F54" w14:textId="77777777" w:rsidR="00645274" w:rsidRPr="002B0831" w:rsidRDefault="00645274" w:rsidP="00645274">
      <w:pPr>
        <w:pStyle w:val="BodyText"/>
      </w:pPr>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p>
    <w:p w14:paraId="61854D19" w14:textId="77777777" w:rsidR="00645274" w:rsidRPr="008E2ACA" w:rsidRDefault="00645274" w:rsidP="00645274">
      <w:pPr>
        <w:pStyle w:val="BodyText"/>
      </w:pPr>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51EBB224" w14:textId="77777777" w:rsidR="00645274" w:rsidRPr="008E2ACA" w:rsidRDefault="00645274" w:rsidP="00645274">
      <w:pPr>
        <w:pStyle w:val="BodyText"/>
      </w:pPr>
      <w:r w:rsidRPr="008E2ACA">
        <w:t>It is important to recognise that an autonomous vessel does not mean an unmanned vessel: an autonomous vessel may still be manned.</w:t>
      </w:r>
    </w:p>
    <w:p w14:paraId="5A1DE4CB" w14:textId="77777777" w:rsidR="00645274" w:rsidRPr="008E2ACA" w:rsidRDefault="00645274" w:rsidP="00645274">
      <w:pPr>
        <w:pStyle w:val="BodyText"/>
      </w:pPr>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8E2ACA" w:rsidRDefault="00645274" w:rsidP="00645274">
      <w:pPr>
        <w:pStyle w:val="BodyText"/>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97A2C66" w14:textId="77777777" w:rsidR="00645274" w:rsidRPr="008E2ACA" w:rsidRDefault="00645274" w:rsidP="00645274">
      <w:pPr>
        <w:pStyle w:val="BodyText"/>
      </w:pPr>
      <w:r w:rsidRPr="008E2ACA">
        <w:t>The key result was to develop an international code for MASS (similar to Polar code), then work on common gaps and themes, plus further cooperation amongst various committees with MASS tasks (Legal Committee (LEG) and Facilitation Committees (FAL)).</w:t>
      </w:r>
    </w:p>
    <w:p w14:paraId="3F06250A" w14:textId="03056C3D" w:rsidR="00645274" w:rsidRDefault="00645274" w:rsidP="00645274">
      <w:pPr>
        <w:pStyle w:val="BodyText"/>
      </w:pPr>
      <w:r w:rsidRPr="008E2ACA">
        <w:t>MSC 104 decided to establish an agenda item for developing a goal-based MASS instrument, and then at MSC105 (April 2022) commence work with a roadmap for further work (up until 2025)</w:t>
      </w:r>
      <w:ins w:id="44" w:author="Jillian Carson-Jackson" w:date="2022-08-11T02:39:00Z">
        <w:r w:rsidR="0001363B">
          <w:t xml:space="preserve"> and a non-mandatory MASS code</w:t>
        </w:r>
      </w:ins>
      <w:ins w:id="45" w:author="Jillian Carson-Jackson" w:date="2022-08-11T02:40:00Z">
        <w:r w:rsidR="00841B62">
          <w:t xml:space="preserve"> (with a view to adoption in 2024) to be followed by a mandatory MASS Codes (</w:t>
        </w:r>
        <w:r w:rsidR="002411B7">
          <w:t>envisaged to enter into force on 1 Jan 2028)</w:t>
        </w:r>
      </w:ins>
      <w:r w:rsidRPr="008E2ACA">
        <w:t xml:space="preserve">. </w:t>
      </w:r>
    </w:p>
    <w:p w14:paraId="0D7C4C3D" w14:textId="77777777" w:rsidR="00CF6EC7" w:rsidRPr="00CF6EC7" w:rsidRDefault="00CF6EC7" w:rsidP="00CF6EC7">
      <w:pPr>
        <w:pStyle w:val="BodyText"/>
      </w:pPr>
    </w:p>
    <w:p w14:paraId="024B7D31" w14:textId="2269BE73" w:rsidR="00816606" w:rsidRDefault="00816606" w:rsidP="00816606">
      <w:pPr>
        <w:pStyle w:val="Heading2"/>
      </w:pPr>
      <w:bookmarkStart w:id="46" w:name="_Toc111186824"/>
      <w:r>
        <w:t>IALA and MASS</w:t>
      </w:r>
      <w:bookmarkEnd w:id="46"/>
    </w:p>
    <w:p w14:paraId="261040E6" w14:textId="77777777" w:rsidR="00CF6EC7" w:rsidRDefault="00CF6EC7" w:rsidP="00CF6EC7">
      <w:pPr>
        <w:pStyle w:val="Heading2separationline"/>
      </w:pPr>
    </w:p>
    <w:p w14:paraId="1E5B3451" w14:textId="77777777" w:rsidR="007F329C" w:rsidRDefault="007F329C" w:rsidP="007F329C">
      <w:pPr>
        <w:pStyle w:val="BodyText"/>
        <w:rPr>
          <w:rStyle w:val="BodyTextChar"/>
        </w:rPr>
      </w:pPr>
      <w:r w:rsidRPr="00494EF8">
        <w:rPr>
          <w:rStyle w:val="BodyTextChar"/>
        </w:rPr>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states:-</w:t>
      </w:r>
    </w:p>
    <w:p w14:paraId="2BF2DCC5" w14:textId="77777777" w:rsidR="007F329C" w:rsidRDefault="007F329C" w:rsidP="007F329C">
      <w:pPr>
        <w:pStyle w:val="BodyText"/>
        <w:rPr>
          <w:rStyle w:val="BodyTextChar"/>
          <w:color w:val="000000"/>
        </w:rPr>
      </w:pPr>
      <w:r>
        <w:rPr>
          <w:rStyle w:val="BodyTextChar"/>
        </w:rPr>
        <w:t>“</w:t>
      </w:r>
      <w:r w:rsidRPr="008E2ACA">
        <w:rPr>
          <w:rStyle w:val="BodyTextChar"/>
        </w:rPr>
        <w:t xml:space="preserve">Current applications, marks and signals exhibited by AtoN as described in the MBS apply to all vessels, including MASS.  MASS operate with varying degrees of autonomy and make use of AtoN based on level of autonomy and </w:t>
      </w:r>
      <w:r w:rsidRPr="008E2ACA">
        <w:rPr>
          <w:rStyle w:val="BodyTextChar"/>
        </w:rPr>
        <w:lastRenderedPageBreak/>
        <w:t>type of technology used.  MASS may use AtoN described within the MBS and there may be developments of AtoN that are tailored specifically for MASS.</w:t>
      </w:r>
      <w:r>
        <w:rPr>
          <w:rStyle w:val="BodyTextChar"/>
        </w:rPr>
        <w:t>”</w:t>
      </w:r>
      <w:r w:rsidRPr="008E2ACA">
        <w:rPr>
          <w:rStyle w:val="BodyTextChar"/>
        </w:rPr>
        <w:t xml:space="preserve"> </w:t>
      </w:r>
      <w:r w:rsidRPr="008E2ACA">
        <w:rPr>
          <w:rStyle w:val="BodyTextChar"/>
          <w:color w:val="000000"/>
        </w:rPr>
        <w:t> </w:t>
      </w:r>
    </w:p>
    <w:p w14:paraId="44818A0F" w14:textId="77777777" w:rsidR="00606892" w:rsidRDefault="00606892" w:rsidP="007F329C">
      <w:pPr>
        <w:pStyle w:val="BodyText"/>
      </w:pPr>
      <w:r>
        <w:t xml:space="preserve">IMO MSC.1/Circ.1604 states: </w:t>
      </w:r>
    </w:p>
    <w:p w14:paraId="73AE42E3" w14:textId="65E69A6E" w:rsidR="00606892" w:rsidRPr="00606892" w:rsidRDefault="00606892" w:rsidP="007F329C">
      <w:pPr>
        <w:pStyle w:val="BodyText"/>
        <w:rPr>
          <w:rStyle w:val="BodyTextChar"/>
        </w:rPr>
      </w:pPr>
      <w:r>
        <w:t>“</w:t>
      </w:r>
      <w:r w:rsidRPr="008E2ACA">
        <w:t>An appropriate means of AtoN and for communications and data exchange, including redundancy, should be provided for the safe conduct of any MASS trial</w:t>
      </w:r>
      <w:r>
        <w:t>.”</w:t>
      </w:r>
      <w:r w:rsidRPr="008E2ACA">
        <w:t xml:space="preserve"> </w:t>
      </w:r>
    </w:p>
    <w:p w14:paraId="16451ED2" w14:textId="7709BF67" w:rsidR="00C677AA" w:rsidRPr="008E2ACA" w:rsidRDefault="00C677AA" w:rsidP="00C677AA">
      <w:pPr>
        <w:pStyle w:val="BodyText"/>
        <w:rPr>
          <w:moveTo w:id="47" w:author="Jillian Carson-Jackson" w:date="2022-08-11T01:15:00Z"/>
        </w:rPr>
      </w:pPr>
      <w:ins w:id="48" w:author="Jillian Carson-Jackson" w:date="2022-08-11T01:16:00Z">
        <w:r>
          <w:t xml:space="preserve">IALA is considering MASS as the operational, technological and </w:t>
        </w:r>
      </w:ins>
      <w:ins w:id="49" w:author="Jillian Carson-Jackson" w:date="2022-08-11T01:18:00Z">
        <w:r w:rsidR="00753B9C">
          <w:t>regulatory</w:t>
        </w:r>
        <w:r w:rsidR="00D16362">
          <w:t xml:space="preserve"> </w:t>
        </w:r>
        <w:r w:rsidR="00753B9C">
          <w:t>level.</w:t>
        </w:r>
      </w:ins>
      <w:r w:rsidR="007F329C" w:rsidRPr="008E2ACA">
        <w:t>The establishment of safe and secure environments in which MASS can operate can be assisted through the provision</w:t>
      </w:r>
      <w:r w:rsidR="007F329C">
        <w:t xml:space="preserve"> and adaption</w:t>
      </w:r>
      <w:r w:rsidR="007F329C" w:rsidRPr="008E2ACA">
        <w:t xml:space="preserve"> of AtoN, beneficial to MASS operations.  </w:t>
      </w:r>
      <w:moveToRangeStart w:id="50" w:author="Jillian Carson-Jackson" w:date="2022-08-11T01:15:00Z" w:name="move111072935"/>
      <w:commentRangeStart w:id="51"/>
      <w:commentRangeStart w:id="52"/>
      <w:moveTo w:id="53" w:author="Jillian Carson-Jackson" w:date="2022-08-11T01:15:00Z">
        <w:del w:id="54" w:author="Jillian Carson-Jackson" w:date="2022-08-11T01:18:00Z">
          <w:r w:rsidRPr="008E2ACA" w:rsidDel="00753B9C">
            <w:delText>The above requires digital communication systems that include AIS.  The ASM is evolving within VHF Data Exchange System (VDES).  The VDE (full description) component, when available, will also be relevant.</w:delText>
          </w:r>
          <w:commentRangeEnd w:id="51"/>
          <w:r w:rsidRPr="008E2ACA" w:rsidDel="00753B9C">
            <w:rPr>
              <w:rStyle w:val="CommentReference"/>
            </w:rPr>
            <w:commentReference w:id="51"/>
          </w:r>
          <w:commentRangeEnd w:id="52"/>
          <w:r w:rsidDel="00753B9C">
            <w:rPr>
              <w:rStyle w:val="CommentReference"/>
            </w:rPr>
            <w:commentReference w:id="52"/>
          </w:r>
        </w:del>
      </w:moveTo>
    </w:p>
    <w:p w14:paraId="74BC2817" w14:textId="23C1ADEB" w:rsidR="00C677AA" w:rsidRPr="008E2ACA" w:rsidRDefault="00C677AA" w:rsidP="00C677AA">
      <w:pPr>
        <w:pStyle w:val="BodyText"/>
        <w:rPr>
          <w:moveTo w:id="55" w:author="Jillian Carson-Jackson" w:date="2022-08-11T01:15:00Z"/>
        </w:rPr>
      </w:pPr>
      <w:moveTo w:id="56" w:author="Jillian Carson-Jackson" w:date="2022-08-11T01:15:00Z">
        <w:del w:id="57" w:author="Jillian Carson-Jackson" w:date="2022-08-11T01:18:00Z">
          <w:r w:rsidRPr="008E2ACA" w:rsidDel="0062642C">
            <w:delText xml:space="preserve">Other </w:delText>
          </w:r>
        </w:del>
      </w:moveTo>
      <w:ins w:id="58" w:author="Jillian Carson-Jackson" w:date="2022-08-11T01:19:00Z">
        <w:r w:rsidR="0062642C">
          <w:t>MASS operatio</w:t>
        </w:r>
        <w:r w:rsidR="007B47C2">
          <w:t xml:space="preserve">ns rely on </w:t>
        </w:r>
      </w:ins>
      <w:moveTo w:id="59" w:author="Jillian Carson-Jackson" w:date="2022-08-11T01:15:00Z">
        <w:r w:rsidRPr="008E2ACA">
          <w:t xml:space="preserve">digital data exchange capabilities, including developments in </w:t>
        </w:r>
      </w:moveTo>
      <w:ins w:id="60" w:author="Jillian Carson-Jackson" w:date="2022-08-11T01:19:00Z">
        <w:r w:rsidR="00A43BDF">
          <w:t>the VHF Data Exchange System (VDES), International Mobil</w:t>
        </w:r>
      </w:ins>
      <w:ins w:id="61" w:author="Jillian Carson-Jackson" w:date="2022-08-11T01:20:00Z">
        <w:r w:rsidR="00A43BDF">
          <w:t xml:space="preserve">e Technologies (i.e. </w:t>
        </w:r>
      </w:ins>
      <w:moveTo w:id="62" w:author="Jillian Carson-Jackson" w:date="2022-08-11T01:15:00Z">
        <w:r w:rsidRPr="008E2ACA">
          <w:t>4G and 5G</w:t>
        </w:r>
      </w:moveTo>
      <w:ins w:id="63" w:author="Jillian Carson-Jackson" w:date="2022-08-11T01:20:00Z">
        <w:r w:rsidR="00A43BDF">
          <w:t>)</w:t>
        </w:r>
      </w:ins>
      <w:moveTo w:id="64" w:author="Jillian Carson-Jackson" w:date="2022-08-11T01:15:00Z">
        <w:r w:rsidRPr="008E2ACA">
          <w:t xml:space="preserve">, digital VHF Voice and satellite technologies </w:t>
        </w:r>
        <w:del w:id="65" w:author="Jillian Carson-Jackson" w:date="2022-08-11T01:20:00Z">
          <w:r w:rsidRPr="008E2ACA" w:rsidDel="00A43BDF">
            <w:delText xml:space="preserve">will also be relevant to </w:delText>
          </w:r>
          <w:r w:rsidDel="00A43BDF">
            <w:delText>facilitating</w:delText>
          </w:r>
          <w:r w:rsidRPr="008E2ACA" w:rsidDel="00A43BDF">
            <w:delText xml:space="preserve"> MASS </w:delText>
          </w:r>
          <w:r w:rsidDel="00A43BDF">
            <w:delText>operations</w:delText>
          </w:r>
        </w:del>
        <w:r w:rsidRPr="008E2ACA">
          <w:t xml:space="preserve">. </w:t>
        </w:r>
      </w:moveTo>
    </w:p>
    <w:moveToRangeEnd w:id="50"/>
    <w:p w14:paraId="1F0C4723" w14:textId="516C9704" w:rsidR="007F329C" w:rsidRPr="008E2ACA" w:rsidRDefault="007F329C" w:rsidP="007F329C">
      <w:pPr>
        <w:pStyle w:val="BodyText"/>
      </w:pPr>
      <w:r w:rsidRPr="008E2ACA">
        <w:t xml:space="preserve">IALA provides guidance on AtoN that </w:t>
      </w:r>
      <w:r>
        <w:t>should</w:t>
      </w:r>
      <w:r w:rsidRPr="008E2ACA">
        <w:t xml:space="preserve"> be used to support MASS </w:t>
      </w:r>
      <w:r w:rsidRPr="00494EF8">
        <w:t>operations within this complex environment</w:t>
      </w:r>
      <w:r w:rsidRPr="008E2ACA">
        <w:t>, including, but not limited to</w:t>
      </w:r>
      <w:ins w:id="66" w:author="Jillian Carson-Jackson" w:date="2022-08-11T01:07:00Z">
        <w:r w:rsidR="00BE3247">
          <w:t xml:space="preserve"> the</w:t>
        </w:r>
      </w:ins>
      <w:r w:rsidRPr="008E2ACA">
        <w:t xml:space="preserve">: </w:t>
      </w:r>
    </w:p>
    <w:p w14:paraId="213DF5FD" w14:textId="1B4B99D4" w:rsidR="000B2512" w:rsidRPr="008E2ACA" w:rsidRDefault="00BE3247" w:rsidP="000B2512">
      <w:pPr>
        <w:pStyle w:val="BodyText"/>
        <w:numPr>
          <w:ilvl w:val="0"/>
          <w:numId w:val="49"/>
        </w:numPr>
        <w:ind w:left="567" w:hanging="567"/>
        <w:rPr>
          <w:ins w:id="67" w:author="Jillian Carson-Jackson" w:date="2022-08-11T01:03:00Z"/>
        </w:rPr>
      </w:pPr>
      <w:ins w:id="68" w:author="Jillian Carson-Jackson" w:date="2022-08-11T01:07:00Z">
        <w:r>
          <w:t>p</w:t>
        </w:r>
      </w:ins>
      <w:ins w:id="69" w:author="Jillian Carson-Jackson" w:date="2022-08-11T01:01:00Z">
        <w:r w:rsidR="000B2512">
          <w:t>rovision of AtoN</w:t>
        </w:r>
      </w:ins>
      <w:ins w:id="70" w:author="Jillian Carson-Jackson" w:date="2022-08-11T01:04:00Z">
        <w:r w:rsidR="000B2512">
          <w:t xml:space="preserve">: </w:t>
        </w:r>
      </w:ins>
      <w:del w:id="71" w:author="Jillian Carson-Jackson" w:date="2022-08-11T01:03:00Z">
        <w:r w:rsidR="007F329C" w:rsidRPr="008E2ACA" w:rsidDel="000B2512">
          <w:delText xml:space="preserve">Fixed </w:delText>
        </w:r>
      </w:del>
      <w:ins w:id="72" w:author="Jillian Carson-Jackson" w:date="2022-08-11T01:03:00Z">
        <w:r w:rsidR="000B2512">
          <w:t>fixed and floating</w:t>
        </w:r>
        <w:r w:rsidR="000B2512" w:rsidRPr="008E2ACA">
          <w:t xml:space="preserve"> </w:t>
        </w:r>
      </w:ins>
      <w:r w:rsidR="007F329C" w:rsidRPr="008E2ACA">
        <w:t>shore side electronic AtoN</w:t>
      </w:r>
      <w:ins w:id="73" w:author="Jillian Carson-Jackson" w:date="2022-08-11T01:01:00Z">
        <w:r w:rsidR="000B2512">
          <w:t>,</w:t>
        </w:r>
      </w:ins>
      <w:r w:rsidR="007F329C" w:rsidRPr="008E2ACA">
        <w:t xml:space="preserve"> </w:t>
      </w:r>
      <w:moveToRangeStart w:id="74" w:author="Jillian Carson-Jackson" w:date="2022-08-11T01:01:00Z" w:name="move111072125"/>
      <w:moveTo w:id="75" w:author="Jillian Carson-Jackson" w:date="2022-08-11T01:01:00Z">
        <w:del w:id="76" w:author="Jillian Carson-Jackson" w:date="2022-08-11T01:03:00Z">
          <w:r w:rsidR="000B2512" w:rsidRPr="008E2ACA" w:rsidDel="000B2512">
            <w:delText>Floating electronic AtoN</w:delText>
          </w:r>
        </w:del>
      </w:moveTo>
      <w:moveToRangeEnd w:id="74"/>
      <w:ins w:id="77" w:author="Jillian Carson-Jackson" w:date="2022-08-11T01:01:00Z">
        <w:r w:rsidR="000B2512">
          <w:t>,</w:t>
        </w:r>
      </w:ins>
      <w:ins w:id="78" w:author="Jillian Carson-Jackson" w:date="2022-08-11T01:02:00Z">
        <w:r w:rsidR="000B2512" w:rsidRPr="000B2512">
          <w:t xml:space="preserve"> </w:t>
        </w:r>
      </w:ins>
      <w:moveToRangeStart w:id="79" w:author="Jillian Carson-Jackson" w:date="2022-08-11T01:02:00Z" w:name="move111072141"/>
      <w:moveTo w:id="80" w:author="Jillian Carson-Jackson" w:date="2022-08-11T01:02:00Z">
        <w:del w:id="81" w:author="Jillian Carson-Jackson" w:date="2022-08-11T01:04:00Z">
          <w:r w:rsidR="000B2512" w:rsidRPr="008E2ACA" w:rsidDel="000B2512">
            <w:delText>V</w:delText>
          </w:r>
        </w:del>
      </w:moveTo>
      <w:ins w:id="82" w:author="Jillian Carson-Jackson" w:date="2022-08-11T01:04:00Z">
        <w:r w:rsidR="000B2512">
          <w:t>v</w:t>
        </w:r>
      </w:ins>
      <w:moveTo w:id="83" w:author="Jillian Carson-Jackson" w:date="2022-08-11T01:02:00Z">
        <w:r w:rsidR="000B2512" w:rsidRPr="008E2ACA">
          <w:t>irtual AtoN</w:t>
        </w:r>
      </w:moveTo>
      <w:ins w:id="84" w:author="Jillian Carson-Jackson" w:date="2022-08-11T01:02:00Z">
        <w:r w:rsidR="000B2512">
          <w:t>,</w:t>
        </w:r>
      </w:ins>
      <w:moveTo w:id="85" w:author="Jillian Carson-Jackson" w:date="2022-08-11T01:02:00Z">
        <w:r w:rsidR="000B2512" w:rsidRPr="008E2ACA">
          <w:t xml:space="preserve"> </w:t>
        </w:r>
      </w:moveTo>
      <w:ins w:id="86" w:author="Jillian Carson-Jackson" w:date="2022-08-11T01:04:00Z">
        <w:r w:rsidR="000B2512">
          <w:t>m</w:t>
        </w:r>
      </w:ins>
      <w:ins w:id="87" w:author="Jillian Carson-Jackson" w:date="2022-08-11T01:03:00Z">
        <w:r w:rsidR="000B2512" w:rsidRPr="008E2ACA">
          <w:t>arking of physical AtoN using Synthetic AtoN</w:t>
        </w:r>
      </w:ins>
    </w:p>
    <w:p w14:paraId="119F0281" w14:textId="61129EFC" w:rsidR="000B2512" w:rsidRPr="008E2ACA" w:rsidRDefault="000B2512" w:rsidP="000B2512">
      <w:pPr>
        <w:pStyle w:val="BodyText"/>
        <w:numPr>
          <w:ilvl w:val="0"/>
          <w:numId w:val="49"/>
        </w:numPr>
        <w:ind w:left="567" w:hanging="567"/>
        <w:rPr>
          <w:moveTo w:id="88" w:author="Jillian Carson-Jackson" w:date="2022-08-11T01:02:00Z"/>
        </w:rPr>
      </w:pPr>
    </w:p>
    <w:moveToRangeEnd w:id="79"/>
    <w:p w14:paraId="3511CDD3" w14:textId="1C2FD1B4" w:rsidR="007F329C" w:rsidRPr="008E2ACA" w:rsidRDefault="007F329C" w:rsidP="007F329C">
      <w:pPr>
        <w:pStyle w:val="BodyText"/>
        <w:numPr>
          <w:ilvl w:val="0"/>
          <w:numId w:val="49"/>
        </w:numPr>
        <w:ind w:left="567" w:hanging="567"/>
      </w:pPr>
    </w:p>
    <w:p w14:paraId="0711F5C4" w14:textId="036BFC89" w:rsidR="007F329C" w:rsidRPr="008E2ACA" w:rsidRDefault="007F329C">
      <w:pPr>
        <w:pStyle w:val="BodyText"/>
        <w:pPrChange w:id="89" w:author="Jillian Carson-Jackson" w:date="2022-08-11T01:01:00Z">
          <w:pPr>
            <w:pStyle w:val="BodyText"/>
            <w:numPr>
              <w:numId w:val="49"/>
            </w:numPr>
            <w:ind w:left="567" w:hanging="567"/>
          </w:pPr>
        </w:pPrChange>
      </w:pPr>
      <w:moveFromRangeStart w:id="90" w:author="Jillian Carson-Jackson" w:date="2022-08-11T01:01:00Z" w:name="move111072125"/>
      <w:moveFrom w:id="91" w:author="Jillian Carson-Jackson" w:date="2022-08-11T01:01:00Z">
        <w:r w:rsidRPr="008E2ACA" w:rsidDel="000B2512">
          <w:t xml:space="preserve">Floating electronic AtoN </w:t>
        </w:r>
      </w:moveFrom>
      <w:moveFromRangeEnd w:id="90"/>
    </w:p>
    <w:p w14:paraId="570E1913" w14:textId="4FF553DC" w:rsidR="007F329C" w:rsidRPr="008E2ACA" w:rsidDel="000B2512" w:rsidRDefault="007F329C" w:rsidP="007F329C">
      <w:pPr>
        <w:pStyle w:val="BodyText"/>
        <w:numPr>
          <w:ilvl w:val="0"/>
          <w:numId w:val="49"/>
        </w:numPr>
        <w:ind w:left="567" w:hanging="567"/>
        <w:rPr>
          <w:moveFrom w:id="92" w:author="Jillian Carson-Jackson" w:date="2022-08-11T01:02:00Z"/>
        </w:rPr>
      </w:pPr>
      <w:moveFromRangeStart w:id="93" w:author="Jillian Carson-Jackson" w:date="2022-08-11T01:02:00Z" w:name="move111072141"/>
      <w:moveFrom w:id="94" w:author="Jillian Carson-Jackson" w:date="2022-08-11T01:02:00Z">
        <w:r w:rsidRPr="008E2ACA" w:rsidDel="000B2512">
          <w:t xml:space="preserve">Virtual AtoN </w:t>
        </w:r>
      </w:moveFrom>
    </w:p>
    <w:moveFromRangeEnd w:id="93"/>
    <w:p w14:paraId="52E4C292" w14:textId="1FFBFDA2" w:rsidR="007F329C" w:rsidRPr="008E2ACA" w:rsidDel="000B2512" w:rsidRDefault="007F329C" w:rsidP="007F329C">
      <w:pPr>
        <w:pStyle w:val="BodyText"/>
        <w:numPr>
          <w:ilvl w:val="0"/>
          <w:numId w:val="49"/>
        </w:numPr>
        <w:ind w:left="567" w:hanging="567"/>
        <w:rPr>
          <w:del w:id="95" w:author="Jillian Carson-Jackson" w:date="2022-08-11T01:03:00Z"/>
        </w:rPr>
      </w:pPr>
      <w:del w:id="96" w:author="Jillian Carson-Jackson" w:date="2022-08-11T01:03:00Z">
        <w:r w:rsidRPr="008E2ACA" w:rsidDel="000B2512">
          <w:delText>Marking of physical AtoN using Synthetic AtoN</w:delText>
        </w:r>
      </w:del>
    </w:p>
    <w:p w14:paraId="2D093E9F" w14:textId="634CB725" w:rsidR="007F329C" w:rsidRPr="008E2ACA" w:rsidRDefault="007F329C" w:rsidP="007F329C">
      <w:pPr>
        <w:pStyle w:val="BodyText"/>
        <w:numPr>
          <w:ilvl w:val="0"/>
          <w:numId w:val="49"/>
        </w:numPr>
        <w:ind w:left="567" w:hanging="567"/>
      </w:pPr>
      <w:del w:id="97" w:author="Jillian Carson-Jackson" w:date="2022-08-11T01:08:00Z">
        <w:r w:rsidRPr="008E2ACA" w:rsidDel="00BE3247">
          <w:delText xml:space="preserve">The </w:delText>
        </w:r>
      </w:del>
      <w:ins w:id="98" w:author="Jillian Carson-Jackson" w:date="2022-08-11T01:08:00Z">
        <w:r w:rsidR="00BE3247" w:rsidRPr="008E2ACA">
          <w:t xml:space="preserve"> </w:t>
        </w:r>
      </w:ins>
      <w:r w:rsidRPr="008E2ACA">
        <w:t xml:space="preserve">transmission </w:t>
      </w:r>
      <w:del w:id="99" w:author="Jillian Carson-Jackson" w:date="2022-08-11T01:05:00Z">
        <w:r w:rsidRPr="008E2ACA" w:rsidDel="000B2512">
          <w:delText xml:space="preserve">of local and applicable </w:delText>
        </w:r>
        <w:r w:rsidDel="000B2512">
          <w:delText xml:space="preserve">AtoN </w:delText>
        </w:r>
      </w:del>
      <w:r>
        <w:t>information</w:t>
      </w:r>
      <w:ins w:id="100" w:author="Jillian Carson-Jackson" w:date="2022-08-11T01:05:00Z">
        <w:r w:rsidR="000B2512">
          <w:t>: AtoN information,</w:t>
        </w:r>
      </w:ins>
      <w:del w:id="101" w:author="Jillian Carson-Jackson" w:date="2022-08-11T01:05:00Z">
        <w:r w:rsidDel="000B2512">
          <w:delText>,</w:delText>
        </w:r>
      </w:del>
      <w:r>
        <w:t xml:space="preserve"> MSI, </w:t>
      </w:r>
      <w:r w:rsidRPr="008E2ACA">
        <w:t xml:space="preserve">Meteorological and Hydrographic data </w:t>
      </w:r>
      <w:ins w:id="102" w:author="Jillian Carson-Jackson" w:date="2022-08-11T01:06:00Z">
        <w:r w:rsidR="00BE3247">
          <w:t>(</w:t>
        </w:r>
      </w:ins>
      <w:r w:rsidRPr="008E2ACA">
        <w:t>using Application Specific Messages (ASM) contained in IMO Circular SN.1/ 289</w:t>
      </w:r>
      <w:ins w:id="103" w:author="Jillian Carson-Jackson" w:date="2022-08-11T01:06:00Z">
        <w:r w:rsidR="00BE3247">
          <w:t xml:space="preserve"> or other systems as may be developed)</w:t>
        </w:r>
      </w:ins>
      <w:r w:rsidRPr="008E2ACA">
        <w:t xml:space="preserve"> </w:t>
      </w:r>
    </w:p>
    <w:p w14:paraId="56B41C99" w14:textId="38397878" w:rsidR="007F329C" w:rsidRPr="008E2ACA" w:rsidRDefault="007F329C" w:rsidP="007F329C">
      <w:pPr>
        <w:pStyle w:val="BodyText"/>
        <w:numPr>
          <w:ilvl w:val="0"/>
          <w:numId w:val="49"/>
        </w:numPr>
        <w:ind w:left="567" w:hanging="567"/>
      </w:pPr>
      <w:del w:id="104" w:author="Jillian Carson-Jackson" w:date="2022-08-11T01:08:00Z">
        <w:r w:rsidRPr="008E2ACA" w:rsidDel="00BE3247">
          <w:delText>Supporting the</w:delText>
        </w:r>
      </w:del>
      <w:ins w:id="105" w:author="Jillian Carson-Jackson" w:date="2022-08-11T01:08:00Z">
        <w:r w:rsidR="00BE3247">
          <w:t>support of</w:t>
        </w:r>
      </w:ins>
      <w:r w:rsidRPr="008E2ACA">
        <w:t xml:space="preserve"> safe and efficient operations within</w:t>
      </w:r>
      <w:r>
        <w:t xml:space="preserve"> both national and international waterways</w:t>
      </w:r>
      <w:commentRangeStart w:id="106"/>
      <w:commentRangeStart w:id="107"/>
      <w:commentRangeStart w:id="108"/>
      <w:commentRangeEnd w:id="106"/>
      <w:r>
        <w:rPr>
          <w:rStyle w:val="CommentReference"/>
        </w:rPr>
        <w:commentReference w:id="106"/>
      </w:r>
      <w:commentRangeEnd w:id="107"/>
      <w:r>
        <w:rPr>
          <w:rStyle w:val="CommentReference"/>
        </w:rPr>
        <w:commentReference w:id="107"/>
      </w:r>
      <w:commentRangeEnd w:id="108"/>
      <w:r w:rsidR="000B2512">
        <w:rPr>
          <w:rStyle w:val="CommentReference"/>
        </w:rPr>
        <w:commentReference w:id="108"/>
      </w:r>
      <w:r w:rsidRPr="008E2ACA">
        <w:t xml:space="preserve"> </w:t>
      </w:r>
    </w:p>
    <w:p w14:paraId="56B9F452" w14:textId="61B054D8" w:rsidR="007F329C" w:rsidRPr="008E2ACA" w:rsidRDefault="007F329C" w:rsidP="007F329C">
      <w:pPr>
        <w:pStyle w:val="BodyText"/>
        <w:numPr>
          <w:ilvl w:val="0"/>
          <w:numId w:val="49"/>
        </w:numPr>
        <w:ind w:left="567" w:hanging="567"/>
      </w:pPr>
      <w:del w:id="109" w:author="Jillian Carson-Jackson" w:date="2022-08-11T01:08:00Z">
        <w:r w:rsidRPr="008E2ACA" w:rsidDel="002E4467">
          <w:delText xml:space="preserve">Ensuring </w:delText>
        </w:r>
      </w:del>
      <w:ins w:id="110" w:author="Jillian Carson-Jackson" w:date="2022-08-11T01:09:00Z">
        <w:r w:rsidR="002E4467">
          <w:t>provision of VTS</w:t>
        </w:r>
        <w:r w:rsidR="00773622">
          <w:t xml:space="preserve">: </w:t>
        </w:r>
      </w:ins>
      <w:r w:rsidRPr="008E2ACA">
        <w:t>communication between vessels within and outside of a VTS environment, recognising the different degrees or levels of autonomy</w:t>
      </w:r>
      <w:ins w:id="111" w:author="Jillian Carson-Jackson" w:date="2022-08-11T01:09:00Z">
        <w:r w:rsidR="00773622">
          <w:t xml:space="preserve">; </w:t>
        </w:r>
      </w:ins>
      <w:ins w:id="112" w:author="Jillian Carson-Jackson" w:date="2022-08-11T01:11:00Z">
        <w:r w:rsidR="00EF5A22">
          <w:t>monitoring and sharing</w:t>
        </w:r>
      </w:ins>
      <w:ins w:id="113" w:author="Jillian Carson-Jackson" w:date="2022-08-11T01:09:00Z">
        <w:r w:rsidR="00773622" w:rsidRPr="008E2ACA">
          <w:t xml:space="preserve"> of a common operating picture for situational awareness of the waterway within</w:t>
        </w:r>
        <w:r w:rsidR="00773622">
          <w:t xml:space="preserve"> and outside of</w:t>
        </w:r>
        <w:r w:rsidR="00773622" w:rsidRPr="008E2ACA">
          <w:t xml:space="preserve"> Vessel Traffic Services (VTS) environment</w:t>
        </w:r>
      </w:ins>
      <w:ins w:id="114" w:author="Jillian Carson-Jackson" w:date="2022-08-11T01:10:00Z">
        <w:r w:rsidR="004945CE">
          <w:t>; interaction between VTS and Remote Control Centres (RCC) for MASS</w:t>
        </w:r>
        <w:r w:rsidR="00EF5A22">
          <w:t xml:space="preserve">. </w:t>
        </w:r>
      </w:ins>
    </w:p>
    <w:p w14:paraId="36DEC65B" w14:textId="236F09CA" w:rsidR="007F329C" w:rsidRPr="008E2ACA" w:rsidRDefault="007F329C" w:rsidP="007F329C">
      <w:pPr>
        <w:pStyle w:val="BodyText"/>
        <w:numPr>
          <w:ilvl w:val="0"/>
          <w:numId w:val="49"/>
        </w:numPr>
        <w:ind w:left="567" w:hanging="567"/>
      </w:pPr>
      <w:del w:id="115" w:author="Jillian Carson-Jackson" w:date="2022-08-11T01:08:00Z">
        <w:r w:rsidRPr="008E2ACA" w:rsidDel="002E4467">
          <w:delText xml:space="preserve">Sharing </w:delText>
        </w:r>
      </w:del>
      <w:del w:id="116" w:author="Jillian Carson-Jackson" w:date="2022-08-11T01:09:00Z">
        <w:r w:rsidRPr="008E2ACA" w:rsidDel="00773622">
          <w:delText>of a common operating picture for situational awareness of the waterway within</w:delText>
        </w:r>
        <w:r w:rsidDel="00773622">
          <w:delText xml:space="preserve"> and outside of</w:delText>
        </w:r>
        <w:r w:rsidRPr="008E2ACA" w:rsidDel="00773622">
          <w:delText xml:space="preserve"> Vessel Traffic Services (VTS) environment</w:delText>
        </w:r>
      </w:del>
    </w:p>
    <w:p w14:paraId="1B6C5F5C" w14:textId="4D696529" w:rsidR="007F329C" w:rsidRPr="0083527D" w:rsidDel="00773622" w:rsidRDefault="007F329C" w:rsidP="007F329C">
      <w:pPr>
        <w:pStyle w:val="BodyText"/>
        <w:numPr>
          <w:ilvl w:val="0"/>
          <w:numId w:val="49"/>
        </w:numPr>
        <w:ind w:left="567" w:hanging="567"/>
        <w:rPr>
          <w:del w:id="117" w:author="Jillian Carson-Jackson" w:date="2022-08-11T01:10:00Z"/>
        </w:rPr>
      </w:pPr>
      <w:commentRangeStart w:id="118"/>
      <w:del w:id="119" w:author="Jillian Carson-Jackson" w:date="2022-08-11T01:10:00Z">
        <w:r w:rsidRPr="0083527D" w:rsidDel="00773622">
          <w:delText xml:space="preserve">Applicable to Level 1-3: </w:delText>
        </w:r>
        <w:commentRangeEnd w:id="118"/>
        <w:r w:rsidR="00BB188E" w:rsidDel="00773622">
          <w:rPr>
            <w:rStyle w:val="CommentReference"/>
          </w:rPr>
          <w:commentReference w:id="118"/>
        </w:r>
        <w:r w:rsidRPr="0083527D" w:rsidDel="00773622">
          <w:delText xml:space="preserve">Scoping and development of guidance on the interaction between VTS and the remote control centre (RCC) for MASS (land-based and / or from another </w:delText>
        </w:r>
        <w:commentRangeStart w:id="120"/>
        <w:commentRangeStart w:id="121"/>
        <w:r w:rsidRPr="0083527D" w:rsidDel="00773622">
          <w:delText>vessel</w:delText>
        </w:r>
        <w:commentRangeEnd w:id="120"/>
        <w:r w:rsidRPr="0083527D" w:rsidDel="00773622">
          <w:rPr>
            <w:rStyle w:val="CommentReference"/>
          </w:rPr>
          <w:commentReference w:id="120"/>
        </w:r>
        <w:commentRangeEnd w:id="121"/>
        <w:r w:rsidDel="00773622">
          <w:rPr>
            <w:rStyle w:val="CommentReference"/>
          </w:rPr>
          <w:commentReference w:id="121"/>
        </w:r>
        <w:r w:rsidRPr="0083527D" w:rsidDel="00773622">
          <w:delText xml:space="preserve">)  </w:delText>
        </w:r>
      </w:del>
    </w:p>
    <w:p w14:paraId="27931F25" w14:textId="24388174" w:rsidR="007F329C" w:rsidRPr="008E2ACA" w:rsidDel="00EF5A22" w:rsidRDefault="007F329C" w:rsidP="007F329C">
      <w:pPr>
        <w:pStyle w:val="BodyText"/>
        <w:numPr>
          <w:ilvl w:val="0"/>
          <w:numId w:val="49"/>
        </w:numPr>
        <w:ind w:left="567" w:hanging="567"/>
        <w:rPr>
          <w:del w:id="122" w:author="Jillian Carson-Jackson" w:date="2022-08-11T01:12:00Z"/>
        </w:rPr>
      </w:pPr>
      <w:del w:id="123" w:author="Jillian Carson-Jackson" w:date="2022-08-11T01:12:00Z">
        <w:r w:rsidRPr="008E2ACA" w:rsidDel="00EF5A22">
          <w:delText xml:space="preserve">The tracking of both MASS and non-MASS vessels to support the traffic </w:delText>
        </w:r>
        <w:commentRangeStart w:id="124"/>
        <w:commentRangeStart w:id="125"/>
        <w:r w:rsidRPr="008E2ACA" w:rsidDel="00EF5A22">
          <w:delText>image</w:delText>
        </w:r>
        <w:commentRangeEnd w:id="124"/>
        <w:r w:rsidDel="00EF5A22">
          <w:rPr>
            <w:rStyle w:val="CommentReference"/>
          </w:rPr>
          <w:commentReference w:id="124"/>
        </w:r>
        <w:commentRangeEnd w:id="125"/>
        <w:r w:rsidR="00EF5A22" w:rsidDel="00EF5A22">
          <w:rPr>
            <w:rStyle w:val="CommentReference"/>
          </w:rPr>
          <w:commentReference w:id="125"/>
        </w:r>
        <w:r w:rsidRPr="008E2ACA" w:rsidDel="00EF5A22">
          <w:delText xml:space="preserve">. </w:delText>
        </w:r>
      </w:del>
    </w:p>
    <w:p w14:paraId="521E964C" w14:textId="74FAD8F2" w:rsidR="007F329C" w:rsidRPr="008E2ACA" w:rsidRDefault="007F329C" w:rsidP="007F329C">
      <w:pPr>
        <w:pStyle w:val="BodyText"/>
        <w:numPr>
          <w:ilvl w:val="0"/>
          <w:numId w:val="49"/>
        </w:numPr>
        <w:ind w:left="567" w:hanging="567"/>
      </w:pPr>
      <w:del w:id="126" w:author="Jillian Carson-Jackson" w:date="2022-08-11T01:12:00Z">
        <w:r w:rsidRPr="008E2ACA" w:rsidDel="00F21B7F">
          <w:delText>Cyber Security –</w:delText>
        </w:r>
      </w:del>
      <w:ins w:id="127" w:author="Jillian Carson-Jackson" w:date="2022-08-11T01:12:00Z">
        <w:r w:rsidR="00F21B7F">
          <w:t xml:space="preserve">consideration </w:t>
        </w:r>
      </w:ins>
      <w:ins w:id="128" w:author="Jillian Carson-Jackson" w:date="2022-08-11T01:22:00Z">
        <w:r w:rsidR="00121FB4">
          <w:t>of reliable and secure</w:t>
        </w:r>
        <w:r w:rsidR="00774DBE">
          <w:t xml:space="preserve"> systems</w:t>
        </w:r>
        <w:r w:rsidR="00121FB4">
          <w:t xml:space="preserve">: </w:t>
        </w:r>
      </w:ins>
      <w:ins w:id="129" w:author="Jillian Carson-Jackson" w:date="2022-08-11T01:13:00Z">
        <w:r w:rsidR="002D2FED">
          <w:t xml:space="preserve">cyber security </w:t>
        </w:r>
      </w:ins>
      <w:ins w:id="130" w:author="Jillian Carson-Jackson" w:date="2022-08-11T01:12:00Z">
        <w:r w:rsidR="00F21B7F">
          <w:t>and managem</w:t>
        </w:r>
      </w:ins>
      <w:ins w:id="131" w:author="Jillian Carson-Jackson" w:date="2022-08-11T01:13:00Z">
        <w:r w:rsidR="00F21B7F">
          <w:t>ent of</w:t>
        </w:r>
      </w:ins>
      <w:r w:rsidRPr="008E2ACA">
        <w:t xml:space="preserve"> cyber risk</w:t>
      </w:r>
      <w:ins w:id="132" w:author="Jillian Carson-Jackson" w:date="2022-08-11T01:22:00Z">
        <w:r w:rsidR="00FC5F8B">
          <w:t xml:space="preserve">; </w:t>
        </w:r>
      </w:ins>
      <w:del w:id="133" w:author="Jillian Carson-Jackson" w:date="2022-08-11T01:22:00Z">
        <w:r w:rsidRPr="008E2ACA" w:rsidDel="00FC5F8B">
          <w:delText xml:space="preserve"> </w:delText>
        </w:r>
      </w:del>
      <w:ins w:id="134" w:author="Jillian Carson-Jackson" w:date="2022-08-11T01:22:00Z">
        <w:r w:rsidR="00FC5F8B">
          <w:t>a</w:t>
        </w:r>
        <w:r w:rsidR="00FC5F8B" w:rsidRPr="008E2ACA">
          <w:t>ugmentation of positioning systems</w:t>
        </w:r>
      </w:ins>
      <w:ins w:id="135" w:author="Jillian Carson-Jackson" w:date="2022-08-11T01:23:00Z">
        <w:r w:rsidR="00FC5F8B">
          <w:t>;</w:t>
        </w:r>
      </w:ins>
      <w:ins w:id="136" w:author="Jillian Carson-Jackson" w:date="2022-08-11T01:22:00Z">
        <w:r w:rsidR="00FC5F8B" w:rsidRPr="008E2ACA">
          <w:t xml:space="preserve"> </w:t>
        </w:r>
      </w:ins>
      <w:del w:id="137" w:author="Jillian Carson-Jackson" w:date="2022-08-11T01:13:00Z">
        <w:r w:rsidRPr="008E2ACA" w:rsidDel="00F21B7F">
          <w:delText>management</w:delText>
        </w:r>
      </w:del>
      <w:ins w:id="138" w:author="Jillian Carson-Jackson" w:date="2022-08-11T01:23:00Z">
        <w:r w:rsidR="00FC5F8B" w:rsidRPr="00FC5F8B">
          <w:t xml:space="preserve"> </w:t>
        </w:r>
        <w:r w:rsidR="00FC5F8B">
          <w:t>requirement for and promotion of</w:t>
        </w:r>
        <w:r w:rsidR="00FC5F8B" w:rsidRPr="008E2ACA">
          <w:t xml:space="preserve"> standardisation of data transfer</w:t>
        </w:r>
      </w:ins>
    </w:p>
    <w:p w14:paraId="7A78C2DD" w14:textId="49B00492" w:rsidR="007F329C" w:rsidRPr="008E2ACA" w:rsidRDefault="007F329C" w:rsidP="007F329C">
      <w:pPr>
        <w:pStyle w:val="BodyText"/>
        <w:numPr>
          <w:ilvl w:val="0"/>
          <w:numId w:val="49"/>
        </w:numPr>
        <w:ind w:left="567" w:hanging="567"/>
      </w:pPr>
      <w:del w:id="139" w:author="Jillian Carson-Jackson" w:date="2022-08-11T01:13:00Z">
        <w:r w:rsidRPr="008E2ACA" w:rsidDel="002D2FED">
          <w:delText xml:space="preserve">Augmentation </w:delText>
        </w:r>
      </w:del>
      <w:del w:id="140" w:author="Jillian Carson-Jackson" w:date="2022-08-11T01:22:00Z">
        <w:r w:rsidRPr="008E2ACA" w:rsidDel="00FC5F8B">
          <w:delText xml:space="preserve">of positioning systems </w:delText>
        </w:r>
      </w:del>
    </w:p>
    <w:p w14:paraId="05D88FA6" w14:textId="1A258F80" w:rsidR="007F329C" w:rsidRPr="008E2ACA" w:rsidRDefault="007F329C" w:rsidP="007F329C">
      <w:pPr>
        <w:pStyle w:val="BodyText"/>
        <w:numPr>
          <w:ilvl w:val="0"/>
          <w:numId w:val="49"/>
        </w:numPr>
        <w:ind w:left="567" w:hanging="567"/>
      </w:pPr>
      <w:del w:id="141" w:author="Jillian Carson-Jackson" w:date="2022-08-11T01:13:00Z">
        <w:r w:rsidRPr="008E2ACA" w:rsidDel="002D2FED">
          <w:delText xml:space="preserve">Promoting </w:delText>
        </w:r>
      </w:del>
      <w:del w:id="142" w:author="Jillian Carson-Jackson" w:date="2022-08-11T01:23:00Z">
        <w:r w:rsidRPr="008E2ACA" w:rsidDel="00FC5F8B">
          <w:delText>standardisation of data transfer</w:delText>
        </w:r>
      </w:del>
    </w:p>
    <w:p w14:paraId="600B946A" w14:textId="45F3F3E4" w:rsidR="007F329C" w:rsidRPr="008E2ACA" w:rsidDel="00C677AA" w:rsidRDefault="007F329C" w:rsidP="007F329C">
      <w:pPr>
        <w:pStyle w:val="BodyText"/>
        <w:rPr>
          <w:moveFrom w:id="143" w:author="Jillian Carson-Jackson" w:date="2022-08-11T01:15:00Z"/>
        </w:rPr>
      </w:pPr>
      <w:moveFromRangeStart w:id="144" w:author="Jillian Carson-Jackson" w:date="2022-08-11T01:15:00Z" w:name="move111072935"/>
      <w:commentRangeStart w:id="145"/>
      <w:commentRangeStart w:id="146"/>
      <w:moveFrom w:id="147" w:author="Jillian Carson-Jackson" w:date="2022-08-11T01:15:00Z">
        <w:r w:rsidRPr="008E2ACA" w:rsidDel="00C677AA">
          <w:t>The above requires digital communication systems that include AIS.  The ASM is evolving within VHF Data Exchange System (VDES).  The VDE (full description) component, when available, will also be relevant.</w:t>
        </w:r>
        <w:commentRangeEnd w:id="145"/>
        <w:r w:rsidRPr="008E2ACA" w:rsidDel="00C677AA">
          <w:rPr>
            <w:rStyle w:val="CommentReference"/>
          </w:rPr>
          <w:commentReference w:id="145"/>
        </w:r>
        <w:commentRangeEnd w:id="146"/>
        <w:r w:rsidR="00C677AA" w:rsidDel="00C677AA">
          <w:rPr>
            <w:rStyle w:val="CommentReference"/>
          </w:rPr>
          <w:commentReference w:id="146"/>
        </w:r>
      </w:moveFrom>
    </w:p>
    <w:p w14:paraId="3749A0CB" w14:textId="15CDE133" w:rsidR="007F329C" w:rsidRPr="008E2ACA" w:rsidDel="00C677AA" w:rsidRDefault="007F329C" w:rsidP="007F329C">
      <w:pPr>
        <w:pStyle w:val="BodyText"/>
        <w:rPr>
          <w:moveFrom w:id="148" w:author="Jillian Carson-Jackson" w:date="2022-08-11T01:15:00Z"/>
        </w:rPr>
      </w:pPr>
      <w:moveFrom w:id="149" w:author="Jillian Carson-Jackson" w:date="2022-08-11T01:15:00Z">
        <w:r w:rsidRPr="008E2ACA" w:rsidDel="00C677AA">
          <w:lastRenderedPageBreak/>
          <w:t xml:space="preserve">Other digital data exchange capabilities, including developments in 4G and 5G, digital VHF Voice and satellite technologies will also be relevant to </w:t>
        </w:r>
        <w:r w:rsidDel="00C677AA">
          <w:t>facilitating</w:t>
        </w:r>
        <w:r w:rsidRPr="008E2ACA" w:rsidDel="00C677AA">
          <w:t xml:space="preserve"> MASS </w:t>
        </w:r>
        <w:r w:rsidDel="00C677AA">
          <w:t>operations</w:t>
        </w:r>
        <w:r w:rsidRPr="008E2ACA" w:rsidDel="00C677AA">
          <w:t xml:space="preserve">. </w:t>
        </w:r>
      </w:moveFrom>
    </w:p>
    <w:moveFromRangeEnd w:id="144"/>
    <w:p w14:paraId="7BD3BCED" w14:textId="77777777" w:rsidR="00CF6EC7" w:rsidRPr="00CF6EC7" w:rsidRDefault="00CF6EC7" w:rsidP="00CF6EC7">
      <w:pPr>
        <w:pStyle w:val="BodyText"/>
      </w:pPr>
    </w:p>
    <w:p w14:paraId="65C4CA76" w14:textId="59752961" w:rsidR="00E92E1C" w:rsidRDefault="009A706B" w:rsidP="00816606">
      <w:pPr>
        <w:pStyle w:val="Heading2"/>
      </w:pPr>
      <w:bookmarkStart w:id="150" w:name="_Toc111186825"/>
      <w:r>
        <w:t>Review of MASS related Documents</w:t>
      </w:r>
      <w:bookmarkEnd w:id="150"/>
    </w:p>
    <w:p w14:paraId="46DB84F1" w14:textId="6A824623" w:rsidR="00CF6EC7" w:rsidDel="00A2520F" w:rsidRDefault="007F329C" w:rsidP="00CF6EC7">
      <w:pPr>
        <w:pStyle w:val="BodyText"/>
        <w:rPr>
          <w:del w:id="151" w:author="Jillian Carson-Jackson" w:date="2022-08-12T01:01:00Z"/>
        </w:rPr>
      </w:pPr>
      <w:del w:id="152" w:author="Jillian Carson-Jackson" w:date="2022-08-12T01:01:00Z">
        <w:r w:rsidDel="00A2520F">
          <w:delText>[from Julius’s review]</w:delText>
        </w:r>
      </w:del>
    </w:p>
    <w:p w14:paraId="0CE2BAF0" w14:textId="77777777" w:rsidR="009E2350" w:rsidRDefault="009E2350" w:rsidP="009E2350">
      <w:pPr>
        <w:pStyle w:val="BodyText"/>
        <w:rPr>
          <w:ins w:id="153" w:author="Jillian Carson-Jackson" w:date="2022-08-11T01:25:00Z"/>
        </w:rPr>
      </w:pPr>
      <w:ins w:id="154" w:author="Jillian Carson-Jackson" w:date="2022-08-11T01:24:00Z">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ins>
    </w:p>
    <w:p w14:paraId="156744D1" w14:textId="4F1E205C" w:rsidR="00141ABA" w:rsidRDefault="00141ABA">
      <w:pPr>
        <w:pStyle w:val="Heading3"/>
        <w:rPr>
          <w:ins w:id="155" w:author="Jillian Carson-Jackson" w:date="2022-08-11T01:24:00Z"/>
        </w:rPr>
        <w:pPrChange w:id="156" w:author="Jillian Carson-Jackson" w:date="2022-08-11T01:25:00Z">
          <w:pPr>
            <w:pStyle w:val="BodyText"/>
          </w:pPr>
        </w:pPrChange>
      </w:pPr>
      <w:bookmarkStart w:id="157" w:name="_Toc111186826"/>
      <w:ins w:id="158" w:author="Jillian Carson-Jackson" w:date="2022-08-11T01:25:00Z">
        <w:r>
          <w:t>Existing high-level documents</w:t>
        </w:r>
      </w:ins>
      <w:bookmarkEnd w:id="157"/>
    </w:p>
    <w:p w14:paraId="712A4A5F" w14:textId="77777777" w:rsidR="009E2350" w:rsidRDefault="009E2350" w:rsidP="009E2350">
      <w:pPr>
        <w:pStyle w:val="BodyText"/>
        <w:rPr>
          <w:ins w:id="159" w:author="Jillian Carson-Jackson" w:date="2022-08-11T01:24:00Z"/>
        </w:rPr>
      </w:pPr>
      <w:ins w:id="160" w:author="Jillian Carson-Jackson" w:date="2022-08-11T01:24:00Z">
        <w:r>
          <w:t>Existing “high-level” documents, that may still be relevant in new processes for the certification of MASS equipment are:</w:t>
        </w:r>
      </w:ins>
    </w:p>
    <w:p w14:paraId="7E741FC2" w14:textId="600B597C" w:rsidR="009E2350" w:rsidRPr="002E6470" w:rsidRDefault="009E2350">
      <w:pPr>
        <w:pStyle w:val="ListBullet"/>
        <w:rPr>
          <w:ins w:id="161" w:author="Jillian Carson-Jackson" w:date="2022-08-11T01:24:00Z"/>
        </w:rPr>
        <w:pPrChange w:id="162" w:author="Jillian Carson-Jackson" w:date="2022-08-11T01:47:00Z">
          <w:pPr>
            <w:pStyle w:val="BodyText"/>
          </w:pPr>
        </w:pPrChange>
      </w:pPr>
      <w:ins w:id="163" w:author="Jillian Carson-Jackson" w:date="2022-08-11T01:24:00Z">
        <w:r w:rsidRPr="002E6470">
          <w:t>SOLAS - International Convention for the Safety of Life at Sea (currently not fully applicable to MASS due to requirements regarding personnel etc.)</w:t>
        </w:r>
      </w:ins>
    </w:p>
    <w:p w14:paraId="47F3626B" w14:textId="0E24C6EE" w:rsidR="009E2350" w:rsidRPr="002E6470" w:rsidRDefault="009E2350">
      <w:pPr>
        <w:pStyle w:val="ListBullet"/>
        <w:rPr>
          <w:ins w:id="164" w:author="Jillian Carson-Jackson" w:date="2022-08-11T01:24:00Z"/>
        </w:rPr>
        <w:pPrChange w:id="165" w:author="Jillian Carson-Jackson" w:date="2022-08-11T01:47:00Z">
          <w:pPr>
            <w:pStyle w:val="BodyText"/>
          </w:pPr>
        </w:pPrChange>
      </w:pPr>
      <w:ins w:id="166" w:author="Jillian Carson-Jackson" w:date="2022-08-11T01:24:00Z">
        <w:r w:rsidRPr="002E6470">
          <w:t>STCW – Only partially related to MASS for certification of personnel</w:t>
        </w:r>
      </w:ins>
    </w:p>
    <w:p w14:paraId="5F136FF9" w14:textId="5E628387" w:rsidR="009E2350" w:rsidRPr="002E6470" w:rsidRDefault="009E2350">
      <w:pPr>
        <w:pStyle w:val="ListBullet"/>
        <w:rPr>
          <w:ins w:id="167" w:author="Jillian Carson-Jackson" w:date="2022-08-11T01:24:00Z"/>
        </w:rPr>
        <w:pPrChange w:id="168" w:author="Jillian Carson-Jackson" w:date="2022-08-11T01:47:00Z">
          <w:pPr>
            <w:pStyle w:val="BodyText"/>
          </w:pPr>
        </w:pPrChange>
      </w:pPr>
      <w:ins w:id="169" w:author="Jillian Carson-Jackson" w:date="2022-08-11T01:24:00Z">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w:t>
        </w:r>
      </w:ins>
      <w:ins w:id="170" w:author="Jillian Carson-Jackson" w:date="2022-08-11T01:31:00Z">
        <w:r w:rsidR="0048126C" w:rsidRPr="002E6470">
          <w:t xml:space="preserve">(cf. </w:t>
        </w:r>
        <w:r w:rsidR="0048126C" w:rsidRPr="002E6470">
          <w:rPr>
            <w:rPrChange w:id="171" w:author="Jillian Carson-Jackson" w:date="2022-08-11T01:47:00Z">
              <w:rPr>
                <w:rFonts w:ascii="Calibri" w:eastAsia="Times New Roman" w:hAnsi="Calibri" w:cs="Calibri"/>
                <w:bCs/>
                <w:color w:val="0563C1"/>
                <w:u w:val="single"/>
              </w:rPr>
            </w:rPrChange>
          </w:rPr>
          <w:fldChar w:fldCharType="begin"/>
        </w:r>
        <w:r w:rsidR="0048126C" w:rsidRPr="002E6470">
          <w:rPr>
            <w:rPrChange w:id="172" w:author="Jillian Carson-Jackson" w:date="2022-08-11T01:47:00Z">
              <w:rPr>
                <w:rFonts w:ascii="Calibri" w:eastAsia="Times New Roman" w:hAnsi="Calibri" w:cs="Calibri"/>
                <w:bCs/>
                <w:color w:val="0563C1"/>
                <w:u w:val="single"/>
              </w:rPr>
            </w:rPrChange>
          </w:rPr>
          <w:instrText xml:space="preserve"> HYPERLINK "https://www.researchgate.net/publication/336786127_Maritime_Autonomous_Surface_Ships_MASS_and_the_COLREGS_Do_We_Need_Quantified_Rules_Or_Is_the_Ordinary_Practice_of_Seamen_Specific_Enough" </w:instrText>
        </w:r>
        <w:r w:rsidR="0048126C" w:rsidRPr="002E6470">
          <w:rPr>
            <w:rPrChange w:id="173" w:author="Jillian Carson-Jackson" w:date="2022-08-11T01:47:00Z">
              <w:rPr>
                <w:rFonts w:ascii="Calibri" w:eastAsia="Times New Roman" w:hAnsi="Calibri" w:cs="Calibri"/>
                <w:bCs/>
                <w:color w:val="0563C1"/>
                <w:u w:val="single"/>
              </w:rPr>
            </w:rPrChange>
          </w:rPr>
          <w:fldChar w:fldCharType="separate"/>
        </w:r>
        <w:r w:rsidR="0048126C" w:rsidRPr="002E6470">
          <w:rPr>
            <w:rStyle w:val="Hyperlink"/>
            <w:color w:val="auto"/>
            <w:u w:val="none"/>
            <w:rPrChange w:id="174" w:author="Jillian Carson-Jackson" w:date="2022-08-11T01:47:00Z">
              <w:rPr>
                <w:rStyle w:val="Hyperlink"/>
                <w:rFonts w:ascii="Calibri" w:eastAsia="Times New Roman" w:hAnsi="Calibri" w:cs="Calibri"/>
                <w:bCs/>
              </w:rPr>
            </w:rPrChange>
          </w:rPr>
          <w:t>https://www.researchgate.net/publication/336786127_Maritime_Autonomous_Surface_Ships_MASS_and_the_COLREGS_Do_We_Need_Quantified_Rules_Or_Is_the_Ordinary_Practice_of_Seamen_Specific_Enough</w:t>
        </w:r>
        <w:r w:rsidR="0048126C" w:rsidRPr="002E6470">
          <w:rPr>
            <w:rPrChange w:id="175" w:author="Jillian Carson-Jackson" w:date="2022-08-11T01:47:00Z">
              <w:rPr>
                <w:rFonts w:ascii="Calibri" w:eastAsia="Times New Roman" w:hAnsi="Calibri" w:cs="Calibri"/>
                <w:bCs/>
                <w:color w:val="0563C1"/>
                <w:u w:val="single"/>
              </w:rPr>
            </w:rPrChange>
          </w:rPr>
          <w:fldChar w:fldCharType="end"/>
        </w:r>
        <w:r w:rsidR="0048126C" w:rsidRPr="002E6470">
          <w:rPr>
            <w:rPrChange w:id="176" w:author="Jillian Carson-Jackson" w:date="2022-08-11T01:47:00Z">
              <w:rPr>
                <w:rFonts w:ascii="Calibri" w:eastAsia="Times New Roman" w:hAnsi="Calibri" w:cs="Calibri"/>
                <w:bCs/>
                <w:color w:val="0563C1"/>
                <w:u w:val="single"/>
              </w:rPr>
            </w:rPrChange>
          </w:rPr>
          <w:t xml:space="preserve"> )</w:t>
        </w:r>
      </w:ins>
    </w:p>
    <w:p w14:paraId="07BB79C7" w14:textId="0CD7A88A" w:rsidR="009E2350" w:rsidRPr="002E6470" w:rsidRDefault="009E2350">
      <w:pPr>
        <w:pStyle w:val="ListBullet"/>
        <w:rPr>
          <w:ins w:id="177" w:author="Jillian Carson-Jackson" w:date="2022-08-11T01:24:00Z"/>
        </w:rPr>
        <w:pPrChange w:id="178" w:author="Jillian Carson-Jackson" w:date="2022-08-11T01:47:00Z">
          <w:pPr>
            <w:pStyle w:val="BodyText"/>
          </w:pPr>
        </w:pPrChange>
      </w:pPr>
      <w:ins w:id="179" w:author="Jillian Carson-Jackson" w:date="2022-08-11T01:24:00Z">
        <w:r w:rsidRPr="002E6470">
          <w:t>ISPS Code - International Code for the Security of Ships and of Port Facilities (generally applicable, but might be relevant regarding cyber security and also needs to be assessed when dealing with unmanned ships).</w:t>
        </w:r>
      </w:ins>
    </w:p>
    <w:p w14:paraId="3E3B845C" w14:textId="192C03D5" w:rsidR="009E2350" w:rsidRPr="002E6470" w:rsidRDefault="009E2350">
      <w:pPr>
        <w:pStyle w:val="ListBullet"/>
        <w:rPr>
          <w:ins w:id="180" w:author="Jillian Carson-Jackson" w:date="2022-08-11T01:24:00Z"/>
        </w:rPr>
        <w:pPrChange w:id="181" w:author="Jillian Carson-Jackson" w:date="2022-08-11T01:47:00Z">
          <w:pPr>
            <w:pStyle w:val="BodyText"/>
          </w:pPr>
        </w:pPrChange>
      </w:pPr>
      <w:ins w:id="182" w:author="Jillian Carson-Jackson" w:date="2022-08-11T01:24:00Z">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ins>
    </w:p>
    <w:p w14:paraId="315B548E" w14:textId="306DDD62" w:rsidR="009E2350" w:rsidRPr="002E6470" w:rsidRDefault="009E2350">
      <w:pPr>
        <w:pStyle w:val="ListBullet"/>
        <w:rPr>
          <w:ins w:id="183" w:author="Jillian Carson-Jackson" w:date="2022-08-11T01:24:00Z"/>
        </w:rPr>
        <w:pPrChange w:id="184" w:author="Jillian Carson-Jackson" w:date="2022-08-11T01:47:00Z">
          <w:pPr>
            <w:pStyle w:val="BodyText"/>
          </w:pPr>
        </w:pPrChange>
      </w:pPr>
      <w:ins w:id="185" w:author="Jillian Carson-Jackson" w:date="2022-08-11T01:24:00Z">
        <w:r w:rsidRPr="002E6470">
          <w:t>IMO A.1047(27): “Principles of Minimum Safe Manning” already takes automation into concern and may be relevant for higher degrees of autonomy.</w:t>
        </w:r>
      </w:ins>
    </w:p>
    <w:p w14:paraId="19F1FB6D" w14:textId="4960E025" w:rsidR="006257C1" w:rsidRDefault="006257C1">
      <w:pPr>
        <w:pStyle w:val="Heading3"/>
        <w:rPr>
          <w:ins w:id="186" w:author="Jillian Carson-Jackson" w:date="2022-08-11T01:37:00Z"/>
        </w:rPr>
        <w:pPrChange w:id="187" w:author="Jillian Carson-Jackson" w:date="2022-08-11T01:37:00Z">
          <w:pPr>
            <w:pStyle w:val="BodyText"/>
          </w:pPr>
        </w:pPrChange>
      </w:pPr>
      <w:bookmarkStart w:id="188" w:name="_Toc111186827"/>
      <w:ins w:id="189" w:author="Jillian Carson-Jackson" w:date="2022-08-11T01:37:00Z">
        <w:r>
          <w:t xml:space="preserve">Other </w:t>
        </w:r>
        <w:commentRangeStart w:id="190"/>
        <w:r>
          <w:t>documents</w:t>
        </w:r>
      </w:ins>
      <w:commentRangeEnd w:id="190"/>
      <w:ins w:id="191" w:author="Jillian Carson-Jackson" w:date="2022-08-11T01:38:00Z">
        <w:r w:rsidR="00DF4C45">
          <w:rPr>
            <w:rStyle w:val="CommentReference"/>
            <w:rFonts w:asciiTheme="minorHAnsi" w:eastAsiaTheme="minorHAnsi" w:hAnsiTheme="minorHAnsi" w:cstheme="minorBidi"/>
            <w:b w:val="0"/>
            <w:bCs w:val="0"/>
            <w:smallCaps w:val="0"/>
            <w:color w:val="auto"/>
          </w:rPr>
          <w:commentReference w:id="190"/>
        </w:r>
      </w:ins>
      <w:bookmarkEnd w:id="188"/>
    </w:p>
    <w:p w14:paraId="17C7A368" w14:textId="6804C477" w:rsidR="009E2350" w:rsidRDefault="009E2350" w:rsidP="009E2350">
      <w:pPr>
        <w:pStyle w:val="BodyText"/>
        <w:rPr>
          <w:ins w:id="192" w:author="Jillian Carson-Jackson" w:date="2022-08-11T01:24:00Z"/>
        </w:rPr>
      </w:pPr>
      <w:ins w:id="193" w:author="Jillian Carson-Jackson" w:date="2022-08-11T01:24:00Z">
        <w:r>
          <w:t xml:space="preserve">An extensive overview of requirements for the certification of MASS systems is given in </w:t>
        </w:r>
        <w:r w:rsidRPr="003F02DC">
          <w:rPr>
            <w:i/>
            <w:iCs/>
            <w:rPrChange w:id="194" w:author="Jillian Carson-Jackson" w:date="2022-08-11T01:32:00Z">
              <w:rPr/>
            </w:rPrChange>
          </w:rPr>
          <w:t>DNVGL-CG-0264 Edition September 2018: Autonomous and remotely operated ships – Extensive Guideline for the certification of Autonomous Systems on vessels including their engineering and design process</w:t>
        </w:r>
        <w:r>
          <w:t xml:space="preserve">. </w:t>
        </w:r>
      </w:ins>
      <w:ins w:id="195" w:author="Jillian Carson-Jackson" w:date="2022-08-11T01:32:00Z">
        <w:r w:rsidR="003F02DC">
          <w:t>From</w:t>
        </w:r>
      </w:ins>
      <w:ins w:id="196" w:author="Jillian Carson-Jackson" w:date="2022-08-11T01:24:00Z">
        <w:r>
          <w:t xml:space="preserve"> the perspective of IALA, the following aspects need to be considered for the development of AtoNs, VTS and Maritime Services in the context of e-Navigation</w:t>
        </w:r>
      </w:ins>
      <w:ins w:id="197" w:author="Jillian Carson-Jackson" w:date="2022-08-11T01:33:00Z">
        <w:r w:rsidR="00B9652D">
          <w:t xml:space="preserve"> (emphasis added)</w:t>
        </w:r>
      </w:ins>
      <w:ins w:id="198" w:author="Jillian Carson-Jackson" w:date="2022-08-11T01:24:00Z">
        <w:r>
          <w:t xml:space="preserve">: </w:t>
        </w:r>
      </w:ins>
    </w:p>
    <w:p w14:paraId="60D47BC2" w14:textId="1AAF05F9" w:rsidR="009E2350" w:rsidRPr="002E6470" w:rsidRDefault="009E2350">
      <w:pPr>
        <w:pStyle w:val="ListBullet"/>
        <w:rPr>
          <w:ins w:id="199" w:author="Jillian Carson-Jackson" w:date="2022-08-11T01:24:00Z"/>
        </w:rPr>
        <w:pPrChange w:id="200" w:author="Jillian Carson-Jackson" w:date="2022-08-11T01:47:00Z">
          <w:pPr>
            <w:pStyle w:val="BodyText"/>
          </w:pPr>
        </w:pPrChange>
      </w:pPr>
      <w:ins w:id="201" w:author="Jillian Carson-Jackson" w:date="2022-08-11T01:24:00Z">
        <w:r w:rsidRPr="002E6470">
          <w:t xml:space="preserve">“It shall be possible to plan the intended voyage in advance, taking into consideration all </w:t>
        </w:r>
        <w:r w:rsidRPr="003F02DC">
          <w:rPr>
            <w:b/>
            <w:bCs/>
            <w:rPrChange w:id="202" w:author="Jillian Carson-Jackson" w:date="2022-08-11T01:32:00Z">
              <w:rPr/>
            </w:rPrChange>
          </w:rPr>
          <w:t>pertinent information</w:t>
        </w:r>
        <w:r w:rsidRPr="002E6470">
          <w:t xml:space="preserve"> and make a passage plan.” (p.53) </w:t>
        </w:r>
        <w:r w:rsidRPr="002E6470">
          <w:t> Relevant for Information Services for MASS (cf. MS in the context of e-Nav)</w:t>
        </w:r>
      </w:ins>
    </w:p>
    <w:p w14:paraId="529CBD68" w14:textId="33078D67" w:rsidR="009E2350" w:rsidRPr="002E6470" w:rsidRDefault="009E2350">
      <w:pPr>
        <w:pStyle w:val="ListBullet"/>
        <w:rPr>
          <w:ins w:id="203" w:author="Jillian Carson-Jackson" w:date="2022-08-11T01:24:00Z"/>
        </w:rPr>
        <w:pPrChange w:id="204" w:author="Jillian Carson-Jackson" w:date="2022-08-11T01:47:00Z">
          <w:pPr>
            <w:pStyle w:val="BodyText"/>
          </w:pPr>
        </w:pPrChange>
      </w:pPr>
      <w:ins w:id="205" w:author="Jillian Carson-Jackson" w:date="2022-08-11T01:24:00Z">
        <w:r w:rsidRPr="002E6470">
          <w:t xml:space="preserve">“It shall be possible to detect </w:t>
        </w:r>
        <w:r w:rsidRPr="00B9652D">
          <w:rPr>
            <w:b/>
            <w:bCs/>
            <w:rPrChange w:id="206" w:author="Jillian Carson-Jackson" w:date="2022-08-11T01:33:00Z">
              <w:rPr/>
            </w:rPrChange>
          </w:rPr>
          <w:t>all external objects of interest</w:t>
        </w:r>
        <w:r w:rsidRPr="002E6470">
          <w:t xml:space="preserve"> for safe navigation, such as ships, </w:t>
        </w:r>
        <w:r w:rsidRPr="009D069E">
          <w:rPr>
            <w:b/>
            <w:bCs/>
            <w:rPrChange w:id="207" w:author="Jillian Carson-Jackson" w:date="2022-08-11T01:33:00Z">
              <w:rPr/>
            </w:rPrChange>
          </w:rPr>
          <w:t xml:space="preserve">buoys and lighthouses </w:t>
        </w:r>
        <w:r w:rsidRPr="002E6470">
          <w:t>in any direction when the vessel is pitching and rolling.” (p.54)</w:t>
        </w:r>
      </w:ins>
    </w:p>
    <w:p w14:paraId="621B2941" w14:textId="49177936" w:rsidR="009E2350" w:rsidRPr="002E6470" w:rsidRDefault="009E2350">
      <w:pPr>
        <w:pStyle w:val="ListBullet"/>
        <w:rPr>
          <w:ins w:id="208" w:author="Jillian Carson-Jackson" w:date="2022-08-11T01:24:00Z"/>
        </w:rPr>
        <w:pPrChange w:id="209" w:author="Jillian Carson-Jackson" w:date="2022-08-11T01:47:00Z">
          <w:pPr>
            <w:pStyle w:val="BodyText"/>
          </w:pPr>
        </w:pPrChange>
      </w:pPr>
      <w:ins w:id="210" w:author="Jillian Carson-Jackson" w:date="2022-08-11T01:24:00Z">
        <w:r w:rsidRPr="002E6470">
          <w:t>“It shall be possible to detect and recognise lights and shapes as described in COLREG Part C, and sound and light signals as described in COLREG Part D.” (p.54)</w:t>
        </w:r>
      </w:ins>
    </w:p>
    <w:p w14:paraId="78F91870" w14:textId="6BC1CE11" w:rsidR="009E2350" w:rsidRPr="002E6470" w:rsidRDefault="009E2350">
      <w:pPr>
        <w:pStyle w:val="ListBullet"/>
        <w:rPr>
          <w:ins w:id="211" w:author="Jillian Carson-Jackson" w:date="2022-08-11T01:24:00Z"/>
        </w:rPr>
        <w:pPrChange w:id="212" w:author="Jillian Carson-Jackson" w:date="2022-08-11T01:47:00Z">
          <w:pPr>
            <w:pStyle w:val="BodyText"/>
          </w:pPr>
        </w:pPrChange>
      </w:pPr>
      <w:ins w:id="213" w:author="Jillian Carson-Jackson" w:date="2022-08-11T01:24:00Z">
        <w:r w:rsidRPr="002E6470">
          <w:lastRenderedPageBreak/>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ins>
    </w:p>
    <w:p w14:paraId="072B7BB9" w14:textId="77777777" w:rsidR="009E2350" w:rsidRDefault="009E2350" w:rsidP="009E2350">
      <w:pPr>
        <w:pStyle w:val="BodyText"/>
        <w:rPr>
          <w:ins w:id="214" w:author="Jillian Carson-Jackson" w:date="2022-08-11T01:24:00Z"/>
        </w:rPr>
      </w:pPr>
      <w:ins w:id="215" w:author="Jillian Carson-Jackson" w:date="2022-08-11T01:24:00Z">
        <w:r>
          <w:t>Further requirements are mentioned in the considered document on the topics of:</w:t>
        </w:r>
      </w:ins>
    </w:p>
    <w:p w14:paraId="2A362593" w14:textId="5319D5CA" w:rsidR="009E2350" w:rsidRPr="00A64D15" w:rsidRDefault="009E2350">
      <w:pPr>
        <w:pStyle w:val="ListBullet"/>
        <w:rPr>
          <w:ins w:id="216" w:author="Jillian Carson-Jackson" w:date="2022-08-11T01:24:00Z"/>
          <w:rStyle w:val="Hyperlink"/>
          <w:rFonts w:ascii="Calibri" w:eastAsia="Times New Roman" w:hAnsi="Calibri" w:cs="Calibri"/>
          <w:bCs/>
          <w:rPrChange w:id="217" w:author="Jillian Carson-Jackson" w:date="2022-08-11T01:35:00Z">
            <w:rPr>
              <w:ins w:id="218" w:author="Jillian Carson-Jackson" w:date="2022-08-11T01:24:00Z"/>
            </w:rPr>
          </w:rPrChange>
        </w:rPr>
        <w:pPrChange w:id="219" w:author="Jillian Carson-Jackson" w:date="2022-08-11T01:47:00Z">
          <w:pPr>
            <w:pStyle w:val="BodyText"/>
          </w:pPr>
        </w:pPrChange>
      </w:pPr>
      <w:ins w:id="220" w:author="Jillian Carson-Jackson" w:date="2022-08-11T01:24:00Z">
        <w:r w:rsidRPr="00A64D15">
          <w:rPr>
            <w:rStyle w:val="Hyperlink"/>
            <w:rFonts w:ascii="Calibri" w:eastAsia="Times New Roman" w:hAnsi="Calibri" w:cs="Calibri"/>
            <w:bCs/>
            <w:rPrChange w:id="221" w:author="Jillian Carson-Jackson" w:date="2022-08-11T01:35:00Z">
              <w:rPr/>
            </w:rPrChange>
          </w:rPr>
          <w:t>Communication Link to VTS (p. 92 / p. 93)</w:t>
        </w:r>
      </w:ins>
    </w:p>
    <w:p w14:paraId="7A4C492C" w14:textId="04B88213" w:rsidR="009E2350" w:rsidRPr="00A64D15" w:rsidRDefault="009E2350">
      <w:pPr>
        <w:pStyle w:val="ListBullet"/>
        <w:rPr>
          <w:ins w:id="222" w:author="Jillian Carson-Jackson" w:date="2022-08-11T01:24:00Z"/>
          <w:rStyle w:val="Hyperlink"/>
          <w:rFonts w:ascii="Calibri" w:eastAsia="Times New Roman" w:hAnsi="Calibri" w:cs="Calibri"/>
          <w:bCs/>
          <w:rPrChange w:id="223" w:author="Jillian Carson-Jackson" w:date="2022-08-11T01:35:00Z">
            <w:rPr>
              <w:ins w:id="224" w:author="Jillian Carson-Jackson" w:date="2022-08-11T01:24:00Z"/>
            </w:rPr>
          </w:rPrChange>
        </w:rPr>
        <w:pPrChange w:id="225" w:author="Jillian Carson-Jackson" w:date="2022-08-11T01:47:00Z">
          <w:pPr>
            <w:pStyle w:val="BodyText"/>
          </w:pPr>
        </w:pPrChange>
      </w:pPr>
      <w:ins w:id="226" w:author="Jillian Carson-Jackson" w:date="2022-08-11T01:24:00Z">
        <w:r w:rsidRPr="00A64D15">
          <w:rPr>
            <w:rStyle w:val="Hyperlink"/>
            <w:rFonts w:ascii="Calibri" w:eastAsia="Times New Roman" w:hAnsi="Calibri" w:cs="Calibri"/>
            <w:bCs/>
            <w:rPrChange w:id="227" w:author="Jillian Carson-Jackson" w:date="2022-08-11T01:35:00Z">
              <w:rPr/>
            </w:rPrChange>
          </w:rPr>
          <w:t>Situational Awareness in RCC (p.58 ff.)</w:t>
        </w:r>
      </w:ins>
    </w:p>
    <w:p w14:paraId="5BA015D8" w14:textId="583E4D5E" w:rsidR="009E2350" w:rsidRPr="00A64D15" w:rsidRDefault="00B375D6">
      <w:pPr>
        <w:pStyle w:val="ListBullet"/>
        <w:rPr>
          <w:ins w:id="228" w:author="Jillian Carson-Jackson" w:date="2022-08-11T01:24:00Z"/>
          <w:rStyle w:val="Hyperlink"/>
          <w:rFonts w:ascii="Calibri" w:eastAsia="Times New Roman" w:hAnsi="Calibri" w:cs="Calibri"/>
          <w:bCs/>
          <w:rPrChange w:id="229" w:author="Jillian Carson-Jackson" w:date="2022-08-11T01:35:00Z">
            <w:rPr>
              <w:ins w:id="230" w:author="Jillian Carson-Jackson" w:date="2022-08-11T01:24:00Z"/>
            </w:rPr>
          </w:rPrChange>
        </w:rPr>
        <w:pPrChange w:id="231" w:author="Jillian Carson-Jackson" w:date="2022-08-11T01:47:00Z">
          <w:pPr>
            <w:pStyle w:val="BodyText"/>
          </w:pPr>
        </w:pPrChange>
      </w:pPr>
      <w:ins w:id="232" w:author="Jillian Carson-Jackson" w:date="2022-08-11T01:36:00Z">
        <w:r>
          <w:rPr>
            <w:rStyle w:val="Hyperlink"/>
            <w:rFonts w:ascii="Calibri" w:eastAsia="Times New Roman" w:hAnsi="Calibri" w:cs="Calibri"/>
            <w:bCs/>
          </w:rPr>
          <w:t>RCC</w:t>
        </w:r>
      </w:ins>
      <w:ins w:id="233" w:author="Jillian Carson-Jackson" w:date="2022-08-11T01:24:00Z">
        <w:r w:rsidR="009E2350" w:rsidRPr="00A64D15">
          <w:rPr>
            <w:rStyle w:val="Hyperlink"/>
            <w:rFonts w:ascii="Calibri" w:eastAsia="Times New Roman" w:hAnsi="Calibri" w:cs="Calibri"/>
            <w:bCs/>
            <w:rPrChange w:id="234" w:author="Jillian Carson-Jackson" w:date="2022-08-11T01:35:00Z">
              <w:rPr/>
            </w:rPrChange>
          </w:rPr>
          <w:t xml:space="preserve"> Workstation for voyage planning (p. 61)</w:t>
        </w:r>
      </w:ins>
    </w:p>
    <w:p w14:paraId="2772D8DC" w14:textId="10AC9771" w:rsidR="009E2350" w:rsidRPr="00A64D15" w:rsidRDefault="00B375D6">
      <w:pPr>
        <w:pStyle w:val="ListBullet"/>
        <w:rPr>
          <w:ins w:id="235" w:author="Jillian Carson-Jackson" w:date="2022-08-11T01:24:00Z"/>
          <w:rStyle w:val="Hyperlink"/>
          <w:rFonts w:ascii="Calibri" w:eastAsia="Times New Roman" w:hAnsi="Calibri" w:cs="Calibri"/>
          <w:bCs/>
          <w:rPrChange w:id="236" w:author="Jillian Carson-Jackson" w:date="2022-08-11T01:35:00Z">
            <w:rPr>
              <w:ins w:id="237" w:author="Jillian Carson-Jackson" w:date="2022-08-11T01:24:00Z"/>
            </w:rPr>
          </w:rPrChange>
        </w:rPr>
        <w:pPrChange w:id="238" w:author="Jillian Carson-Jackson" w:date="2022-08-11T01:47:00Z">
          <w:pPr>
            <w:pStyle w:val="BodyText"/>
          </w:pPr>
        </w:pPrChange>
      </w:pPr>
      <w:ins w:id="239" w:author="Jillian Carson-Jackson" w:date="2022-08-11T01:36:00Z">
        <w:r>
          <w:rPr>
            <w:rStyle w:val="Hyperlink"/>
            <w:rFonts w:ascii="Calibri" w:eastAsia="Times New Roman" w:hAnsi="Calibri" w:cs="Calibri"/>
            <w:bCs/>
          </w:rPr>
          <w:t>RCC</w:t>
        </w:r>
      </w:ins>
      <w:ins w:id="240" w:author="Jillian Carson-Jackson" w:date="2022-08-11T01:24:00Z">
        <w:r w:rsidR="009E2350" w:rsidRPr="00A64D15">
          <w:rPr>
            <w:rStyle w:val="Hyperlink"/>
            <w:rFonts w:ascii="Calibri" w:eastAsia="Times New Roman" w:hAnsi="Calibri" w:cs="Calibri"/>
            <w:bCs/>
            <w:rPrChange w:id="241" w:author="Jillian Carson-Jackson" w:date="2022-08-11T01:35:00Z">
              <w:rPr/>
            </w:rPrChange>
          </w:rPr>
          <w:t xml:space="preserve"> in general (p. 83 ff.)</w:t>
        </w:r>
      </w:ins>
    </w:p>
    <w:p w14:paraId="30BB038F" w14:textId="77777777" w:rsidR="009E2350" w:rsidRDefault="009E2350" w:rsidP="009E2350">
      <w:pPr>
        <w:pStyle w:val="BodyText"/>
        <w:rPr>
          <w:ins w:id="242" w:author="Jillian Carson-Jackson" w:date="2022-08-11T01:24:00Z"/>
        </w:rPr>
      </w:pPr>
      <w:ins w:id="243" w:author="Jillian Carson-Jackson" w:date="2022-08-11T01:24:00Z">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ins>
    </w:p>
    <w:p w14:paraId="4EE0F2B6" w14:textId="77777777" w:rsidR="00F81DFE" w:rsidRDefault="00DF4C45" w:rsidP="009E2350">
      <w:pPr>
        <w:pStyle w:val="BodyText"/>
        <w:rPr>
          <w:ins w:id="244" w:author="Jillian Carson-Jackson" w:date="2022-08-11T01:39:00Z"/>
        </w:rPr>
      </w:pPr>
      <w:ins w:id="245" w:author="Jillian Carson-Jackson" w:date="2022-08-11T01:38:00Z">
        <w:r>
          <w:t>S</w:t>
        </w:r>
      </w:ins>
      <w:ins w:id="246" w:author="Jillian Carson-Jackson" w:date="2022-08-11T01:24:00Z">
        <w:r w:rsidR="009E2350">
          <w:t xml:space="preserve">tandards </w:t>
        </w:r>
      </w:ins>
      <w:ins w:id="247" w:author="Jillian Carson-Jackson" w:date="2022-08-11T01:38:00Z">
        <w:r>
          <w:t>developed by</w:t>
        </w:r>
      </w:ins>
      <w:ins w:id="248" w:author="Jillian Carson-Jackson" w:date="2022-08-11T01:24:00Z">
        <w:r w:rsidR="009E2350">
          <w:t xml:space="preserve"> </w:t>
        </w:r>
      </w:ins>
      <w:ins w:id="249" w:author="Jillian Carson-Jackson" w:date="2022-08-11T01:39:00Z">
        <w:r>
          <w:t xml:space="preserve">International Electrotechnical </w:t>
        </w:r>
        <w:r w:rsidR="00F81DFE">
          <w:t>Commission Technical Committee 80 (</w:t>
        </w:r>
      </w:ins>
      <w:ins w:id="250" w:author="Jillian Carson-Jackson" w:date="2022-08-11T01:24:00Z">
        <w:r w:rsidR="009E2350">
          <w:t>IEC TC 80</w:t>
        </w:r>
      </w:ins>
      <w:ins w:id="251" w:author="Jillian Carson-Jackson" w:date="2022-08-11T01:39:00Z">
        <w:r w:rsidR="00F81DFE">
          <w:t>)</w:t>
        </w:r>
      </w:ins>
      <w:ins w:id="252" w:author="Jillian Carson-Jackson" w:date="2022-08-11T01:24:00Z">
        <w:r w:rsidR="009E2350">
          <w:t xml:space="preserve"> could be relevant for the certifying specific communication sub-functionalities of MASS equipment (see https://www.iec.ch/dyn/www/f?p=103:22:702902501236996::::FSP_ORG_ID,FSP_LANG_ID:1271,25 for an overview of related standards. </w:t>
        </w:r>
      </w:ins>
    </w:p>
    <w:p w14:paraId="11845101" w14:textId="58FF4C1A" w:rsidR="009E2350" w:rsidRDefault="009E2350" w:rsidP="009E2350">
      <w:pPr>
        <w:pStyle w:val="BodyText"/>
        <w:rPr>
          <w:ins w:id="253" w:author="Jillian Carson-Jackson" w:date="2022-08-11T01:24:00Z"/>
        </w:rPr>
      </w:pPr>
      <w:ins w:id="254" w:author="Jillian Carson-Jackson" w:date="2022-08-11T01:24:00Z">
        <w:r>
          <w:t xml:space="preserve">Further references to potentially related documents can be found in </w:t>
        </w:r>
      </w:ins>
      <w:ins w:id="255" w:author="Jillian Carson-Jackson" w:date="2022-08-11T01:41:00Z">
        <w:r w:rsidR="00361804">
          <w:t>appendix</w:t>
        </w:r>
      </w:ins>
      <w:commentRangeStart w:id="256"/>
      <w:ins w:id="257" w:author="Jillian Carson-Jackson" w:date="2022-08-11T01:24:00Z">
        <w:r>
          <w:t xml:space="preserve"> </w:t>
        </w:r>
      </w:ins>
      <w:ins w:id="258" w:author="Jillian Carson-Jackson" w:date="2022-08-11T01:40:00Z">
        <w:r w:rsidR="00F81DFE" w:rsidRPr="00F81DFE">
          <w:rPr>
            <w:highlight w:val="yellow"/>
            <w:rPrChange w:id="259" w:author="Jillian Carson-Jackson" w:date="2022-08-11T01:40:00Z">
              <w:rPr/>
            </w:rPrChange>
          </w:rPr>
          <w:t>X</w:t>
        </w:r>
      </w:ins>
      <w:ins w:id="260" w:author="Jillian Carson-Jackson" w:date="2022-08-11T01:24:00Z">
        <w:r>
          <w:t>.</w:t>
        </w:r>
      </w:ins>
      <w:commentRangeEnd w:id="256"/>
      <w:ins w:id="261" w:author="Jillian Carson-Jackson" w:date="2022-08-11T01:41:00Z">
        <w:r w:rsidR="00361804">
          <w:rPr>
            <w:rStyle w:val="CommentReference"/>
          </w:rPr>
          <w:commentReference w:id="256"/>
        </w:r>
      </w:ins>
    </w:p>
    <w:p w14:paraId="1C2454DA" w14:textId="77777777" w:rsidR="009E2350" w:rsidRDefault="009E2350" w:rsidP="009E2350">
      <w:pPr>
        <w:pStyle w:val="BodyText"/>
        <w:rPr>
          <w:ins w:id="262" w:author="Jillian Carson-Jackson" w:date="2022-08-11T01:24:00Z"/>
        </w:rPr>
      </w:pPr>
      <w:ins w:id="263" w:author="Jillian Carson-Jackson" w:date="2022-08-11T01:24:00Z">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ins>
    </w:p>
    <w:p w14:paraId="38D7FF98" w14:textId="77777777" w:rsidR="009E2350" w:rsidRDefault="009E2350">
      <w:pPr>
        <w:pStyle w:val="Heading3"/>
        <w:rPr>
          <w:ins w:id="264" w:author="Jillian Carson-Jackson" w:date="2022-08-11T01:24:00Z"/>
        </w:rPr>
        <w:pPrChange w:id="265" w:author="Jillian Carson-Jackson" w:date="2022-08-11T01:36:00Z">
          <w:pPr>
            <w:pStyle w:val="BodyText"/>
          </w:pPr>
        </w:pPrChange>
      </w:pPr>
      <w:bookmarkStart w:id="266" w:name="_Toc111186828"/>
      <w:ins w:id="267" w:author="Jillian Carson-Jackson" w:date="2022-08-11T01:24:00Z">
        <w:r>
          <w:t>Conclusion</w:t>
        </w:r>
        <w:bookmarkEnd w:id="266"/>
      </w:ins>
    </w:p>
    <w:p w14:paraId="49557D79" w14:textId="5175403C" w:rsidR="00CF6EC7" w:rsidRPr="00CF6EC7" w:rsidRDefault="009E2350" w:rsidP="009E2350">
      <w:pPr>
        <w:pStyle w:val="BodyText"/>
      </w:pPr>
      <w:ins w:id="268" w:author="Jillian Carson-Jackson" w:date="2022-08-11T01:24:00Z">
        <w:r>
          <w:t>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AtoN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ins>
    </w:p>
    <w:p w14:paraId="480F2207" w14:textId="001CA7DB" w:rsidR="009A706B" w:rsidRDefault="00C34433" w:rsidP="00CF6EC7">
      <w:pPr>
        <w:pStyle w:val="Heading1"/>
        <w:suppressAutoHyphens/>
        <w:rPr>
          <w:caps w:val="0"/>
        </w:rPr>
      </w:pPr>
      <w:bookmarkStart w:id="269" w:name="_Toc111186829"/>
      <w:r w:rsidRPr="00CF6EC7">
        <w:rPr>
          <w:caps w:val="0"/>
        </w:rPr>
        <w:t>Considerations for MASS</w:t>
      </w:r>
      <w:bookmarkEnd w:id="269"/>
      <w:r w:rsidRPr="00CF6EC7">
        <w:rPr>
          <w:caps w:val="0"/>
        </w:rPr>
        <w:t xml:space="preserve"> </w:t>
      </w:r>
    </w:p>
    <w:p w14:paraId="55BC943F" w14:textId="77777777" w:rsidR="00CF6EC7" w:rsidRDefault="00CF6EC7" w:rsidP="00CF6EC7">
      <w:pPr>
        <w:pStyle w:val="Heading1separationline"/>
      </w:pPr>
    </w:p>
    <w:p w14:paraId="71B411A8" w14:textId="075BA24E" w:rsidR="004946AC" w:rsidRDefault="006C46C9" w:rsidP="006C46C9">
      <w:pPr>
        <w:pStyle w:val="BodyText"/>
        <w:rPr>
          <w:ins w:id="270" w:author="Jillian Carson-Jackson" w:date="2022-08-11T02:22:00Z"/>
        </w:rPr>
      </w:pPr>
      <w:r w:rsidRPr="008E2ACA">
        <w:t xml:space="preserve">The services delivered using physical, electronic and virtual AtoN environments for each of the four degrees of autonomy identified by IMO could be different, noting that the MASS could change its level of autonomy depending on its </w:t>
      </w:r>
      <w:del w:id="271" w:author="Jillian Carson-Jackson" w:date="2022-08-11T02:29:00Z">
        <w:r w:rsidRPr="008E2ACA" w:rsidDel="00654167">
          <w:delText xml:space="preserve">phases of </w:delText>
        </w:r>
        <w:commentRangeStart w:id="272"/>
        <w:r w:rsidRPr="008E2ACA" w:rsidDel="00654167">
          <w:delText>voyage</w:delText>
        </w:r>
      </w:del>
      <w:ins w:id="273" w:author="Jillian Carson-Jackson" w:date="2022-08-11T02:22:00Z">
        <w:r w:rsidR="00F95190">
          <w:t>area of operation</w:t>
        </w:r>
      </w:ins>
      <w:ins w:id="274" w:author="Jillian Carson-Jackson" w:date="2022-08-11T02:29:00Z">
        <w:r w:rsidR="00654167">
          <w:t xml:space="preserve">. </w:t>
        </w:r>
        <w:r w:rsidR="00F02C10">
          <w:t>In addition,</w:t>
        </w:r>
      </w:ins>
      <w:ins w:id="275" w:author="Jillian Carson-Jackson" w:date="2022-08-11T02:30:00Z">
        <w:r w:rsidR="00F02C10">
          <w:t xml:space="preserve"> </w:t>
        </w:r>
      </w:ins>
      <w:ins w:id="276" w:author="Jillian Carson-Jackson" w:date="2022-08-11T02:29:00Z">
        <w:r w:rsidR="00F02C10">
          <w:t xml:space="preserve">as identified in </w:t>
        </w:r>
      </w:ins>
      <w:ins w:id="277" w:author="Jillian Carson-Jackson" w:date="2022-08-11T02:30:00Z">
        <w:r w:rsidR="00F02C10">
          <w:t xml:space="preserve">IMO Resolution A.893(21) </w:t>
        </w:r>
      </w:ins>
      <w:ins w:id="278" w:author="Jillian Carson-Jackson" w:date="2022-08-11T02:31:00Z">
        <w:r w:rsidR="000E0E06">
          <w:t xml:space="preserve">vessels are required to plan voyages taking into account key factors. </w:t>
        </w:r>
      </w:ins>
      <w:del w:id="279" w:author="Jillian Carson-Jackson" w:date="2022-08-11T02:29:00Z">
        <w:r w:rsidRPr="008E2ACA" w:rsidDel="00654167">
          <w:delText>.</w:delText>
        </w:r>
      </w:del>
    </w:p>
    <w:p w14:paraId="14424627" w14:textId="4E9ADA09" w:rsidR="004946AC" w:rsidRDefault="004946AC" w:rsidP="006C46C9">
      <w:pPr>
        <w:pStyle w:val="BodyText"/>
        <w:rPr>
          <w:ins w:id="280" w:author="Jillian Carson-Jackson" w:date="2022-08-11T02:23:00Z"/>
        </w:rPr>
      </w:pPr>
      <w:ins w:id="281" w:author="Jillian Carson-Jackson" w:date="2022-08-11T02:23:00Z">
        <w:r>
          <w:t xml:space="preserve">Areas of operations (as identified in IMO MSC.1/Circ.1595) include: </w:t>
        </w:r>
      </w:ins>
    </w:p>
    <w:p w14:paraId="6C7D312D" w14:textId="5559F30B" w:rsidR="00C65C1D" w:rsidRDefault="00C65C1D" w:rsidP="008A2C63">
      <w:pPr>
        <w:pStyle w:val="Bullet1"/>
        <w:rPr>
          <w:ins w:id="282" w:author="Jillian Carson-Jackson" w:date="2022-08-11T02:43:00Z"/>
        </w:rPr>
      </w:pPr>
      <w:ins w:id="283" w:author="Jillian Carson-Jackson" w:date="2022-08-11T02:43:00Z">
        <w:r>
          <w:t>Port and Approaches</w:t>
        </w:r>
      </w:ins>
    </w:p>
    <w:p w14:paraId="3EAE1DD9" w14:textId="3A410C2F" w:rsidR="006C3EA1" w:rsidRDefault="006C46C9">
      <w:pPr>
        <w:pStyle w:val="Bullet1"/>
        <w:rPr>
          <w:ins w:id="284" w:author="Jillian Carson-Jackson" w:date="2022-08-11T02:24:00Z"/>
        </w:rPr>
        <w:pPrChange w:id="285" w:author="Jillian Carson-Jackson" w:date="2022-08-11T02:24:00Z">
          <w:pPr>
            <w:pStyle w:val="BodyText"/>
          </w:pPr>
        </w:pPrChange>
      </w:pPr>
      <w:del w:id="286" w:author="Jillian Carson-Jackson" w:date="2022-08-11T02:42:00Z">
        <w:r w:rsidRPr="008E2ACA" w:rsidDel="00C65C1D">
          <w:delText xml:space="preserve"> </w:delText>
        </w:r>
        <w:commentRangeEnd w:id="272"/>
        <w:r w:rsidRPr="008E2ACA" w:rsidDel="00C65C1D">
          <w:rPr>
            <w:rStyle w:val="CommentReference"/>
          </w:rPr>
          <w:commentReference w:id="272"/>
        </w:r>
      </w:del>
      <w:ins w:id="287" w:author="Jillian Carson-Jackson" w:date="2022-08-11T02:23:00Z">
        <w:r w:rsidR="006C3EA1">
          <w:t xml:space="preserve">Coastal waters and </w:t>
        </w:r>
      </w:ins>
      <w:ins w:id="288" w:author="Jillian Carson-Jackson" w:date="2022-08-11T02:24:00Z">
        <w:r w:rsidR="006C3EA1">
          <w:t xml:space="preserve">confined or restricted </w:t>
        </w:r>
      </w:ins>
      <w:ins w:id="289" w:author="Jillian Carson-Jackson" w:date="2022-08-11T02:42:00Z">
        <w:r w:rsidR="002C66B8">
          <w:t>a</w:t>
        </w:r>
      </w:ins>
      <w:ins w:id="290" w:author="Jillian Carson-Jackson" w:date="2022-08-11T02:24:00Z">
        <w:r w:rsidR="006C3EA1">
          <w:t>reas</w:t>
        </w:r>
      </w:ins>
    </w:p>
    <w:p w14:paraId="5A8C96A4" w14:textId="1C9A50AB" w:rsidR="006C3EA1" w:rsidRDefault="006C3EA1">
      <w:pPr>
        <w:pStyle w:val="Bullet1"/>
        <w:rPr>
          <w:ins w:id="291" w:author="Jillian Carson-Jackson" w:date="2022-08-11T02:24:00Z"/>
        </w:rPr>
        <w:pPrChange w:id="292" w:author="Jillian Carson-Jackson" w:date="2022-08-11T02:24:00Z">
          <w:pPr>
            <w:pStyle w:val="BodyText"/>
          </w:pPr>
        </w:pPrChange>
      </w:pPr>
      <w:ins w:id="293" w:author="Jillian Carson-Jackson" w:date="2022-08-11T02:24:00Z">
        <w:r>
          <w:t>Open sea and open areas</w:t>
        </w:r>
      </w:ins>
    </w:p>
    <w:p w14:paraId="62B70394" w14:textId="58DC213A" w:rsidR="006C3EA1" w:rsidRDefault="006C3EA1">
      <w:pPr>
        <w:pStyle w:val="Bullet1"/>
        <w:rPr>
          <w:ins w:id="294" w:author="Jillian Carson-Jackson" w:date="2022-08-11T02:24:00Z"/>
        </w:rPr>
        <w:pPrChange w:id="295" w:author="Jillian Carson-Jackson" w:date="2022-08-11T02:24:00Z">
          <w:pPr>
            <w:pStyle w:val="BodyText"/>
          </w:pPr>
        </w:pPrChange>
      </w:pPr>
      <w:ins w:id="296" w:author="Jillian Carson-Jackson" w:date="2022-08-11T02:24:00Z">
        <w:r>
          <w:t xml:space="preserve">Areas with offshore and/or </w:t>
        </w:r>
        <w:r w:rsidR="008A2C63">
          <w:t>infrastructure</w:t>
        </w:r>
        <w:r>
          <w:t xml:space="preserve"> </w:t>
        </w:r>
      </w:ins>
      <w:ins w:id="297" w:author="Jillian Carson-Jackson" w:date="2022-08-11T02:42:00Z">
        <w:r w:rsidR="002C66B8">
          <w:t>developments.</w:t>
        </w:r>
      </w:ins>
    </w:p>
    <w:p w14:paraId="2BB7A3AC" w14:textId="67BDCB50" w:rsidR="006C3EA1" w:rsidRDefault="006C3EA1">
      <w:pPr>
        <w:pStyle w:val="Bullet1"/>
        <w:rPr>
          <w:ins w:id="298" w:author="Jillian Carson-Jackson" w:date="2022-08-11T02:24:00Z"/>
        </w:rPr>
        <w:pPrChange w:id="299" w:author="Jillian Carson-Jackson" w:date="2022-08-11T02:24:00Z">
          <w:pPr>
            <w:pStyle w:val="BodyText"/>
          </w:pPr>
        </w:pPrChange>
      </w:pPr>
      <w:ins w:id="300" w:author="Jillian Carson-Jackson" w:date="2022-08-11T02:24:00Z">
        <w:r>
          <w:t>Polar areas</w:t>
        </w:r>
      </w:ins>
    </w:p>
    <w:p w14:paraId="2549CBC3" w14:textId="2D854BF2" w:rsidR="008A2C63" w:rsidRDefault="008A2C63" w:rsidP="008A2C63">
      <w:pPr>
        <w:pStyle w:val="Bullet1"/>
        <w:rPr>
          <w:ins w:id="301" w:author="Jillian Carson-Jackson" w:date="2022-08-11T02:31:00Z"/>
        </w:rPr>
      </w:pPr>
      <w:ins w:id="302" w:author="Jillian Carson-Jackson" w:date="2022-08-11T02:24:00Z">
        <w:r>
          <w:lastRenderedPageBreak/>
          <w:t xml:space="preserve">Other remote areas </w:t>
        </w:r>
      </w:ins>
    </w:p>
    <w:p w14:paraId="29E3E577" w14:textId="13C80912" w:rsidR="000E0E06" w:rsidRDefault="00DB51ED" w:rsidP="000E0E06">
      <w:pPr>
        <w:pStyle w:val="BodyText"/>
        <w:rPr>
          <w:ins w:id="303" w:author="Jillian Carson-Jackson" w:date="2022-08-11T02:32:00Z"/>
        </w:rPr>
      </w:pPr>
      <w:ins w:id="304" w:author="Jillian Carson-Jackson" w:date="2022-08-11T02:31:00Z">
        <w:r>
          <w:t>Consideration related to voyage planni</w:t>
        </w:r>
      </w:ins>
      <w:ins w:id="305" w:author="Jillian Carson-Jackson" w:date="2022-08-11T02:32:00Z">
        <w:r>
          <w:t xml:space="preserve">ng (IMO Res. A.893(21) refers): </w:t>
        </w:r>
      </w:ins>
    </w:p>
    <w:p w14:paraId="412F6F33" w14:textId="758101FC" w:rsidR="00DB51ED" w:rsidRDefault="00DB51ED">
      <w:pPr>
        <w:pStyle w:val="Bullet1"/>
        <w:rPr>
          <w:ins w:id="306" w:author="Jillian Carson-Jackson" w:date="2022-08-11T02:34:00Z"/>
        </w:rPr>
        <w:pPrChange w:id="307" w:author="Jillian Carson-Jackson" w:date="2022-08-11T02:46:00Z">
          <w:pPr>
            <w:pStyle w:val="BodyText"/>
          </w:pPr>
        </w:pPrChange>
      </w:pPr>
      <w:ins w:id="308" w:author="Jillian Carson-Jackson" w:date="2022-08-11T02:32:00Z">
        <w:r>
          <w:t>Under ‘Appraisal’</w:t>
        </w:r>
        <w:r w:rsidR="00837678">
          <w:t xml:space="preserve"> </w:t>
        </w:r>
      </w:ins>
      <w:ins w:id="309" w:author="Jillian Carson-Jackson" w:date="2022-08-11T02:33:00Z">
        <w:r w:rsidR="00837678">
          <w:t>–</w:t>
        </w:r>
      </w:ins>
      <w:ins w:id="310" w:author="Jillian Carson-Jackson" w:date="2022-08-11T02:32:00Z">
        <w:r w:rsidR="00837678">
          <w:t xml:space="preserve"> </w:t>
        </w:r>
      </w:ins>
      <w:ins w:id="311" w:author="Jillian Carson-Jackson" w:date="2022-08-11T02:33:00Z">
        <w:r w:rsidR="00837678">
          <w:t xml:space="preserve">relevant permanent or temporary notices to mariners and </w:t>
        </w:r>
        <w:r w:rsidR="005F3EBE">
          <w:t xml:space="preserve">navigational warnings; up-to-date sailing directions, lists of lights, AtoN information; </w:t>
        </w:r>
      </w:ins>
      <w:ins w:id="312" w:author="Jillian Carson-Jackson" w:date="2022-08-11T02:34:00Z">
        <w:r w:rsidR="00D07440">
          <w:t xml:space="preserve">available port information. </w:t>
        </w:r>
      </w:ins>
    </w:p>
    <w:p w14:paraId="0A6C292B" w14:textId="4337BA92" w:rsidR="00D07440" w:rsidRDefault="00D07440">
      <w:pPr>
        <w:pStyle w:val="Bullet1"/>
        <w:rPr>
          <w:ins w:id="313" w:author="Jillian Carson-Jackson" w:date="2022-08-11T02:36:00Z"/>
        </w:rPr>
        <w:pPrChange w:id="314" w:author="Jillian Carson-Jackson" w:date="2022-08-11T02:46:00Z">
          <w:pPr>
            <w:pStyle w:val="BodyText"/>
          </w:pPr>
        </w:pPrChange>
      </w:pPr>
      <w:ins w:id="315" w:author="Jillian Carson-Jackson" w:date="2022-08-11T02:34:00Z">
        <w:r>
          <w:t xml:space="preserve">Under </w:t>
        </w:r>
        <w:r w:rsidR="00774418">
          <w:t>‘Planning’ – elements of safe navi</w:t>
        </w:r>
      </w:ins>
      <w:ins w:id="316" w:author="Jillian Carson-Jackson" w:date="2022-08-11T02:35:00Z">
        <w:r w:rsidR="00774418">
          <w:t xml:space="preserve">gation including safe speed, </w:t>
        </w:r>
        <w:r w:rsidR="005A7CEB">
          <w:t>course alteration points, meteorology ahd hydrographic infor</w:t>
        </w:r>
      </w:ins>
      <w:ins w:id="317" w:author="Jillian Carson-Jackson" w:date="2022-08-11T02:36:00Z">
        <w:r w:rsidR="005A7CEB">
          <w:t xml:space="preserve">mation, </w:t>
        </w:r>
      </w:ins>
      <w:ins w:id="318" w:author="Jillian Carson-Jackson" w:date="2022-08-11T02:35:00Z">
        <w:r w:rsidR="00774418">
          <w:t xml:space="preserve">use of routeing and reporting systems and VTS, </w:t>
        </w:r>
      </w:ins>
    </w:p>
    <w:p w14:paraId="730E7D9E" w14:textId="2F76B09B" w:rsidR="005A7CEB" w:rsidRDefault="005A7CEB">
      <w:pPr>
        <w:pStyle w:val="Bullet1"/>
        <w:rPr>
          <w:ins w:id="319" w:author="Jillian Carson-Jackson" w:date="2022-08-11T02:44:00Z"/>
        </w:rPr>
        <w:pPrChange w:id="320" w:author="Jillian Carson-Jackson" w:date="2022-08-11T02:46:00Z">
          <w:pPr>
            <w:pStyle w:val="BodyText"/>
          </w:pPr>
        </w:pPrChange>
      </w:pPr>
      <w:ins w:id="321" w:author="Jillian Carson-Jackson" w:date="2022-08-11T02:36:00Z">
        <w:r>
          <w:t xml:space="preserve">Under ‘Execution’ </w:t>
        </w:r>
      </w:ins>
      <w:ins w:id="322" w:author="Jillian Carson-Jackson" w:date="2022-08-11T02:44:00Z">
        <w:r w:rsidR="007365D7">
          <w:t>–</w:t>
        </w:r>
      </w:ins>
      <w:ins w:id="323" w:author="Jillian Carson-Jackson" w:date="2022-08-11T02:36:00Z">
        <w:r>
          <w:t xml:space="preserve"> </w:t>
        </w:r>
      </w:ins>
      <w:ins w:id="324" w:author="Jillian Carson-Jackson" w:date="2022-08-11T02:44:00Z">
        <w:r w:rsidR="007365D7">
          <w:t xml:space="preserve">conditions and changes in conditions (meteorological, traffic conditions, </w:t>
        </w:r>
        <w:r w:rsidR="00FF232E">
          <w:t xml:space="preserve">etc.) </w:t>
        </w:r>
      </w:ins>
    </w:p>
    <w:p w14:paraId="7E767647" w14:textId="15579CD0" w:rsidR="00FF232E" w:rsidRDefault="00FF232E">
      <w:pPr>
        <w:pStyle w:val="Bullet1"/>
        <w:pPrChange w:id="325" w:author="Jillian Carson-Jackson" w:date="2022-08-11T02:46:00Z">
          <w:pPr>
            <w:pStyle w:val="BodyText"/>
          </w:pPr>
        </w:pPrChange>
      </w:pPr>
      <w:ins w:id="326" w:author="Jillian Carson-Jackson" w:date="2022-08-11T02:44:00Z">
        <w:r>
          <w:t xml:space="preserve">Under ‘Monitoring’ </w:t>
        </w:r>
      </w:ins>
      <w:ins w:id="327" w:author="Jillian Carson-Jackson" w:date="2022-08-11T02:45:00Z">
        <w:r>
          <w:t>–</w:t>
        </w:r>
      </w:ins>
      <w:ins w:id="328" w:author="Jillian Carson-Jackson" w:date="2022-08-11T02:44:00Z">
        <w:r>
          <w:t xml:space="preserve"> </w:t>
        </w:r>
      </w:ins>
      <w:ins w:id="329" w:author="Jillian Carson-Jackson" w:date="2022-08-11T02:45:00Z">
        <w:r>
          <w:t xml:space="preserve">provision of information to support safe navigation </w:t>
        </w:r>
        <w:r w:rsidR="00A43D13">
          <w:t xml:space="preserve">(provision to the RCC, MASS operator, etc.) </w:t>
        </w:r>
      </w:ins>
      <w:ins w:id="330" w:author="Jillian Carson-Jackson" w:date="2022-08-11T02:44:00Z">
        <w:r>
          <w:t xml:space="preserve"> </w:t>
        </w:r>
      </w:ins>
    </w:p>
    <w:p w14:paraId="07994CD3" w14:textId="77777777" w:rsidR="009A706B" w:rsidRDefault="009A706B" w:rsidP="005A6F84">
      <w:pPr>
        <w:pStyle w:val="Heading2"/>
        <w:rPr>
          <w:caps w:val="0"/>
        </w:rPr>
      </w:pPr>
      <w:bookmarkStart w:id="331" w:name="_Toc111186830"/>
      <w:r>
        <w:rPr>
          <w:caps w:val="0"/>
        </w:rPr>
        <w:t>Management of MASS vessels</w:t>
      </w:r>
      <w:bookmarkEnd w:id="331"/>
      <w:r>
        <w:rPr>
          <w:caps w:val="0"/>
        </w:rPr>
        <w:t xml:space="preserve"> </w:t>
      </w:r>
    </w:p>
    <w:p w14:paraId="4DF85B43" w14:textId="77777777" w:rsidR="00CF6EC7" w:rsidRDefault="00CF6EC7" w:rsidP="00CF6EC7">
      <w:pPr>
        <w:pStyle w:val="Heading2separationline"/>
      </w:pPr>
    </w:p>
    <w:p w14:paraId="65626F2F" w14:textId="28A9219F" w:rsidR="00CF6EC7" w:rsidRPr="00CF6EC7" w:rsidRDefault="002E6BD8" w:rsidP="00CF6EC7">
      <w:pPr>
        <w:pStyle w:val="BodyText"/>
      </w:pPr>
      <w:ins w:id="332" w:author="Jillian Carson-Jackson" w:date="2022-08-11T02:48:00Z">
        <w:r>
          <w:t xml:space="preserve">[introductory text] </w:t>
        </w:r>
      </w:ins>
    </w:p>
    <w:p w14:paraId="46AE4337" w14:textId="77777777" w:rsidR="003753D5" w:rsidRDefault="003753D5" w:rsidP="00C512B1">
      <w:pPr>
        <w:pStyle w:val="Heading3"/>
        <w:rPr>
          <w:caps/>
        </w:rPr>
      </w:pPr>
      <w:bookmarkStart w:id="333" w:name="_Toc111186831"/>
      <w:r>
        <w:rPr>
          <w:caps/>
        </w:rPr>
        <w:t>Regulatory Aspects</w:t>
      </w:r>
      <w:bookmarkEnd w:id="333"/>
    </w:p>
    <w:p w14:paraId="048197DB" w14:textId="77777777" w:rsidR="00B6246D" w:rsidRPr="008E2ACA" w:rsidRDefault="00B6246D" w:rsidP="00B6246D">
      <w:pPr>
        <w:pStyle w:val="BodyText"/>
      </w:pPr>
      <w:commentRangeStart w:id="334"/>
      <w:ins w:id="335" w:author="Jillian Carson-Jackson" w:date="2022-08-12T08:25:00Z">
        <w:r w:rsidRPr="008E2ACA">
          <w:t xml:space="preserve">The </w:t>
        </w:r>
        <w:r>
          <w:t xml:space="preserve">International </w:t>
        </w:r>
      </w:ins>
      <w:commentRangeEnd w:id="334"/>
      <w:r>
        <w:rPr>
          <w:rStyle w:val="CommentReference"/>
        </w:rPr>
        <w:commentReference w:id="334"/>
      </w:r>
      <w:r w:rsidRPr="008E2ACA">
        <w:t xml:space="preserve">regulatory development governing MASS is still in progress. In the meantime, the Industry has to conduct activities and operations in full recognition of the status of MASS with respect to: </w:t>
      </w:r>
    </w:p>
    <w:p w14:paraId="7AAB64FA" w14:textId="77777777" w:rsidR="00B6246D" w:rsidRPr="008E2ACA" w:rsidRDefault="00B6246D" w:rsidP="00B6246D">
      <w:pPr>
        <w:pStyle w:val="BodyText"/>
        <w:numPr>
          <w:ilvl w:val="0"/>
          <w:numId w:val="48"/>
        </w:numPr>
        <w:ind w:left="426" w:hanging="426"/>
      </w:pPr>
      <w:r w:rsidRPr="008E2ACA">
        <w:t>COLREGs</w:t>
      </w:r>
    </w:p>
    <w:p w14:paraId="1C4DC269" w14:textId="77777777" w:rsidR="00B6246D" w:rsidRPr="008E2ACA" w:rsidRDefault="00B6246D" w:rsidP="00B6246D">
      <w:pPr>
        <w:pStyle w:val="BodyText"/>
        <w:numPr>
          <w:ilvl w:val="0"/>
          <w:numId w:val="48"/>
        </w:numPr>
        <w:ind w:left="426" w:hanging="426"/>
      </w:pPr>
      <w:r w:rsidRPr="008E2ACA">
        <w:t xml:space="preserve">Other maritime laws, rules and conventions where applicable </w:t>
      </w:r>
    </w:p>
    <w:p w14:paraId="6E27E5B9" w14:textId="77777777" w:rsidR="00B6246D" w:rsidRPr="008E2ACA" w:rsidRDefault="00B6246D" w:rsidP="00B6246D">
      <w:pPr>
        <w:pStyle w:val="BodyText"/>
        <w:numPr>
          <w:ilvl w:val="0"/>
          <w:numId w:val="48"/>
        </w:numPr>
        <w:ind w:left="426" w:hanging="426"/>
      </w:pPr>
      <w:r w:rsidRPr="008E2ACA">
        <w:t xml:space="preserve">Local or temporary arrangements in place in the areas of MASS operations </w:t>
      </w:r>
    </w:p>
    <w:p w14:paraId="0BA4D129" w14:textId="77777777" w:rsidR="00B6246D" w:rsidRPr="008E2ACA" w:rsidRDefault="00B6246D" w:rsidP="00B6246D">
      <w:pPr>
        <w:pStyle w:val="Heading3"/>
        <w:keepNext w:val="0"/>
        <w:keepLines w:val="0"/>
        <w:ind w:left="993" w:hanging="993"/>
      </w:pPr>
      <w:bookmarkStart w:id="336" w:name="_Toc98334448"/>
      <w:bookmarkStart w:id="337" w:name="_Toc111186832"/>
      <w:r w:rsidRPr="008E2ACA">
        <w:t>Allocation and Rules of Test Areas</w:t>
      </w:r>
      <w:bookmarkEnd w:id="336"/>
      <w:bookmarkEnd w:id="337"/>
    </w:p>
    <w:p w14:paraId="4CF8DB8C" w14:textId="77777777" w:rsidR="00B6246D" w:rsidRPr="008E2ACA" w:rsidRDefault="00B6246D" w:rsidP="00B6246D">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020B78E8" w14:textId="77777777" w:rsidR="00B6246D" w:rsidRPr="008E2ACA" w:rsidRDefault="00B6246D" w:rsidP="00B6246D">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D2A171A" w14:textId="77777777" w:rsidR="00B6246D" w:rsidRPr="008E2ACA" w:rsidRDefault="00B6246D" w:rsidP="00B6246D">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22C50A7B" w14:textId="77777777" w:rsidR="00B6246D" w:rsidRPr="008E2ACA" w:rsidRDefault="00B6246D" w:rsidP="00B6246D">
      <w:pPr>
        <w:pStyle w:val="Heading3"/>
        <w:keepNext w:val="0"/>
        <w:keepLines w:val="0"/>
        <w:ind w:left="993" w:hanging="993"/>
      </w:pPr>
      <w:bookmarkStart w:id="338" w:name="_Toc98334449"/>
      <w:bookmarkStart w:id="339" w:name="_Toc111186833"/>
      <w:r w:rsidRPr="008E2ACA">
        <w:t>Changes to National Laws</w:t>
      </w:r>
      <w:bookmarkEnd w:id="338"/>
      <w:bookmarkEnd w:id="339"/>
      <w:r w:rsidRPr="008E2ACA">
        <w:t xml:space="preserve"> </w:t>
      </w:r>
    </w:p>
    <w:p w14:paraId="7C2FC678" w14:textId="77777777" w:rsidR="00B6246D" w:rsidRPr="008E2ACA" w:rsidRDefault="00B6246D" w:rsidP="00B6246D">
      <w:pPr>
        <w:pStyle w:val="BodyText"/>
      </w:pPr>
      <w:r w:rsidRPr="008E2ACA">
        <w:t xml:space="preserve">Existing rules and laws regarding the safe operation of vessels (SOLAS, COLREGs), states that the responsibility for the safe operation of a vessel lays at the owner/master (a person or a system of persons ashore.....).  As a first basis, Competent Authorities should establish processes for </w:t>
      </w:r>
      <w:commentRangeStart w:id="340"/>
      <w:commentRangeStart w:id="341"/>
      <w:r w:rsidRPr="008E2ACA">
        <w:t>adopting changes in national laws</w:t>
      </w:r>
      <w:commentRangeEnd w:id="340"/>
      <w:r w:rsidRPr="008E2ACA">
        <w:rPr>
          <w:rStyle w:val="CommentReference"/>
        </w:rPr>
        <w:commentReference w:id="340"/>
      </w:r>
      <w:commentRangeEnd w:id="341"/>
      <w:r>
        <w:rPr>
          <w:rStyle w:val="CommentReference"/>
        </w:rPr>
        <w:commentReference w:id="341"/>
      </w:r>
      <w:r w:rsidRPr="008E2ACA">
        <w:t xml:space="preserve"> to allow initial testing/trials</w:t>
      </w:r>
      <w:r>
        <w:t>/operations</w:t>
      </w:r>
      <w:r w:rsidRPr="008E2ACA">
        <w:t xml:space="preserve">with MASS.  These should include general terms for requirements on how safe operation of unmanned vessels could be facilitated. </w:t>
      </w:r>
    </w:p>
    <w:p w14:paraId="4FDDEA95" w14:textId="77777777" w:rsidR="00B6246D" w:rsidRPr="008E2ACA" w:rsidRDefault="00B6246D" w:rsidP="00B6246D">
      <w:pPr>
        <w:pStyle w:val="BodyText"/>
      </w:pPr>
      <w:r w:rsidRPr="008E2ACA">
        <w:t>As an example, this might include terms for unmanned voyages (pilotage exemption):</w:t>
      </w:r>
    </w:p>
    <w:p w14:paraId="0F7D3777" w14:textId="77777777" w:rsidR="00B6246D" w:rsidRPr="008E2ACA" w:rsidRDefault="00B6246D" w:rsidP="00B6246D">
      <w:pPr>
        <w:pStyle w:val="BodyText"/>
        <w:numPr>
          <w:ilvl w:val="0"/>
          <w:numId w:val="48"/>
        </w:numPr>
        <w:ind w:left="426" w:hanging="426"/>
      </w:pPr>
      <w:r w:rsidRPr="008E2ACA">
        <w:t xml:space="preserve">Pre-trial research activities and phased/scalable trials </w:t>
      </w:r>
    </w:p>
    <w:p w14:paraId="51C581D5" w14:textId="77777777" w:rsidR="00B6246D" w:rsidRPr="008E2ACA" w:rsidRDefault="00B6246D" w:rsidP="00B6246D">
      <w:pPr>
        <w:pStyle w:val="BodyText"/>
        <w:numPr>
          <w:ilvl w:val="0"/>
          <w:numId w:val="48"/>
        </w:numPr>
        <w:ind w:left="426" w:hanging="426"/>
      </w:pPr>
      <w:r w:rsidRPr="008E2ACA">
        <w:t>Requirement for the actual vessels navigation and manoeuvre systems</w:t>
      </w:r>
    </w:p>
    <w:p w14:paraId="2112ABA9" w14:textId="77777777" w:rsidR="00B6246D" w:rsidRPr="008E2ACA" w:rsidRDefault="00B6246D" w:rsidP="00B6246D">
      <w:pPr>
        <w:pStyle w:val="BodyText"/>
        <w:numPr>
          <w:ilvl w:val="0"/>
          <w:numId w:val="48"/>
        </w:numPr>
        <w:ind w:left="426" w:hanging="426"/>
      </w:pPr>
      <w:r w:rsidRPr="008E2ACA">
        <w:t>Criteria/parameter for the actual trials</w:t>
      </w:r>
    </w:p>
    <w:p w14:paraId="64503FB8" w14:textId="77777777" w:rsidR="00B6246D" w:rsidRPr="008E2ACA" w:rsidRDefault="00B6246D" w:rsidP="00B6246D">
      <w:pPr>
        <w:pStyle w:val="BodyText"/>
        <w:numPr>
          <w:ilvl w:val="0"/>
          <w:numId w:val="48"/>
        </w:numPr>
        <w:ind w:left="426" w:hanging="426"/>
      </w:pPr>
      <w:r w:rsidRPr="008E2ACA">
        <w:lastRenderedPageBreak/>
        <w:t>Competence regarding test area/fairway area within project organisation, and mandatory procedures for prior consultancy with pilots</w:t>
      </w:r>
    </w:p>
    <w:p w14:paraId="75A96110" w14:textId="77777777" w:rsidR="00B6246D" w:rsidRPr="008E2ACA" w:rsidRDefault="00B6246D" w:rsidP="00B6246D">
      <w:pPr>
        <w:pStyle w:val="BodyText"/>
      </w:pPr>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7DFDA03D" w14:textId="77777777" w:rsidR="00B6246D" w:rsidRPr="008E2ACA" w:rsidRDefault="00B6246D" w:rsidP="00B6246D">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05F94710" w14:textId="77777777" w:rsidR="00B6246D" w:rsidRPr="008E2ACA" w:rsidRDefault="00B6246D" w:rsidP="00B6246D">
      <w:pPr>
        <w:pStyle w:val="BodyText"/>
      </w:pPr>
      <w:r w:rsidRPr="008E2ACA">
        <w:t xml:space="preserve">A Competent Authority would need to consider/develop a policy on, but not limited to (not in order of priority): </w:t>
      </w:r>
    </w:p>
    <w:p w14:paraId="4727F0E0" w14:textId="77777777" w:rsidR="00B6246D" w:rsidRPr="008E2ACA" w:rsidRDefault="00B6246D" w:rsidP="00B6246D">
      <w:pPr>
        <w:pStyle w:val="Bullet1"/>
        <w:numPr>
          <w:ilvl w:val="0"/>
          <w:numId w:val="95"/>
        </w:numPr>
        <w:ind w:left="567" w:hanging="567"/>
      </w:pPr>
      <w:r w:rsidRPr="008E2ACA">
        <w:t>Sea area allocation/marine spatial planning, and possible dedicated MASS routes</w:t>
      </w:r>
    </w:p>
    <w:p w14:paraId="6250A6D3" w14:textId="77777777" w:rsidR="00B6246D" w:rsidRPr="008E2ACA" w:rsidRDefault="00B6246D" w:rsidP="00B6246D">
      <w:pPr>
        <w:pStyle w:val="Bullet1"/>
        <w:numPr>
          <w:ilvl w:val="0"/>
          <w:numId w:val="95"/>
        </w:numPr>
        <w:ind w:left="567" w:hanging="567"/>
      </w:pPr>
      <w:r w:rsidRPr="008E2ACA">
        <w:t>Pilotage requirements</w:t>
      </w:r>
    </w:p>
    <w:p w14:paraId="4B1CEA9B" w14:textId="77777777" w:rsidR="00B6246D" w:rsidRPr="008E2ACA" w:rsidRDefault="00B6246D" w:rsidP="00B6246D">
      <w:pPr>
        <w:pStyle w:val="Bullet1"/>
        <w:numPr>
          <w:ilvl w:val="0"/>
          <w:numId w:val="95"/>
        </w:numPr>
        <w:ind w:left="567" w:hanging="567"/>
      </w:pPr>
      <w:r w:rsidRPr="008E2ACA">
        <w:t>MASS travel at time of day (slot allocating), avoiding congested time periods</w:t>
      </w:r>
    </w:p>
    <w:p w14:paraId="2F61231D" w14:textId="77777777" w:rsidR="00B6246D" w:rsidRPr="008E2ACA" w:rsidRDefault="00B6246D" w:rsidP="00B6246D">
      <w:pPr>
        <w:pStyle w:val="Bullet1"/>
        <w:numPr>
          <w:ilvl w:val="0"/>
          <w:numId w:val="95"/>
        </w:numPr>
        <w:ind w:left="567" w:hanging="567"/>
      </w:pPr>
      <w:r w:rsidRPr="008E2ACA">
        <w:t>Provision of AtoN (existing, new or modified types)</w:t>
      </w:r>
    </w:p>
    <w:p w14:paraId="3C8CCB1B" w14:textId="77777777" w:rsidR="00B6246D" w:rsidRPr="008E2ACA" w:rsidRDefault="00B6246D" w:rsidP="00B6246D">
      <w:pPr>
        <w:pStyle w:val="Bullet1"/>
        <w:numPr>
          <w:ilvl w:val="0"/>
          <w:numId w:val="95"/>
        </w:numPr>
        <w:ind w:left="567" w:hanging="567"/>
      </w:pPr>
      <w:r w:rsidRPr="008E2ACA">
        <w:t xml:space="preserve">Transfer of ship data prior to port entry/national water entry </w:t>
      </w:r>
      <w:r w:rsidRPr="008A329C">
        <w:rPr>
          <w:highlight w:val="yellow"/>
        </w:rPr>
        <w:t>(ENAV?)</w:t>
      </w:r>
    </w:p>
    <w:p w14:paraId="00588DCC" w14:textId="77777777" w:rsidR="00B6246D" w:rsidRPr="008E2ACA" w:rsidRDefault="00B6246D" w:rsidP="00B6246D">
      <w:pPr>
        <w:pStyle w:val="Bullet1"/>
        <w:numPr>
          <w:ilvl w:val="0"/>
          <w:numId w:val="95"/>
        </w:numPr>
        <w:ind w:left="567" w:hanging="567"/>
      </w:pPr>
      <w:r w:rsidRPr="008E2ACA">
        <w:t>Pre-arrival checklists for MASS onboard systems (flag: systems GO)</w:t>
      </w:r>
    </w:p>
    <w:p w14:paraId="60448D6B" w14:textId="77777777" w:rsidR="00B6246D" w:rsidRPr="008E2ACA" w:rsidRDefault="00B6246D" w:rsidP="00B6246D">
      <w:pPr>
        <w:pStyle w:val="Bullet1"/>
        <w:numPr>
          <w:ilvl w:val="0"/>
          <w:numId w:val="95"/>
        </w:numPr>
        <w:ind w:left="567" w:hanging="567"/>
      </w:pPr>
      <w:r w:rsidRPr="008E2ACA">
        <w:t>Pre-arrival checklists for MASS shoreside systems (flag: systems GO)</w:t>
      </w:r>
    </w:p>
    <w:p w14:paraId="40F2388F" w14:textId="77777777" w:rsidR="00B6246D" w:rsidRPr="008E2ACA" w:rsidRDefault="00B6246D" w:rsidP="00B6246D">
      <w:pPr>
        <w:pStyle w:val="Bullet1"/>
        <w:numPr>
          <w:ilvl w:val="0"/>
          <w:numId w:val="95"/>
        </w:numPr>
        <w:ind w:left="567" w:hanging="567"/>
      </w:pPr>
      <w:r w:rsidRPr="008E2ACA">
        <w:t xml:space="preserve">Systems for fallback arrangements, contingency plans, with failures. </w:t>
      </w:r>
    </w:p>
    <w:p w14:paraId="2770A363" w14:textId="77777777" w:rsidR="00B6246D" w:rsidRPr="008E2ACA" w:rsidRDefault="00B6246D" w:rsidP="00B6246D">
      <w:pPr>
        <w:pStyle w:val="Bullet1"/>
        <w:numPr>
          <w:ilvl w:val="0"/>
          <w:numId w:val="95"/>
        </w:numPr>
        <w:ind w:left="567" w:hanging="567"/>
      </w:pPr>
      <w:r w:rsidRPr="008E2ACA">
        <w:t>Level 1-3, humans are the safety fallback, service provision to reflect this?</w:t>
      </w:r>
    </w:p>
    <w:p w14:paraId="2738D3D9" w14:textId="77777777" w:rsidR="00B6246D" w:rsidRPr="008E2ACA" w:rsidRDefault="00B6246D" w:rsidP="00B6246D">
      <w:pPr>
        <w:pStyle w:val="Bullet1"/>
        <w:numPr>
          <w:ilvl w:val="0"/>
          <w:numId w:val="95"/>
        </w:numPr>
        <w:ind w:left="567" w:hanging="567"/>
      </w:pPr>
      <w:r w:rsidRPr="008E2ACA">
        <w:t xml:space="preserve">MASS vessels inside and outside VTS coverage, consequences for MASS and other vessels </w:t>
      </w:r>
    </w:p>
    <w:p w14:paraId="4A23FF3A" w14:textId="77777777" w:rsidR="00B6246D" w:rsidRPr="008E2ACA" w:rsidRDefault="00B6246D" w:rsidP="00B6246D">
      <w:pPr>
        <w:pStyle w:val="Bullet1"/>
        <w:numPr>
          <w:ilvl w:val="0"/>
          <w:numId w:val="95"/>
        </w:numPr>
        <w:ind w:left="567" w:hanging="567"/>
      </w:pPr>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p>
    <w:p w14:paraId="62033447" w14:textId="77777777" w:rsidR="00B6246D" w:rsidRPr="008E2ACA" w:rsidRDefault="00B6246D" w:rsidP="00B6246D">
      <w:pPr>
        <w:pStyle w:val="Bullet1"/>
        <w:numPr>
          <w:ilvl w:val="0"/>
          <w:numId w:val="95"/>
        </w:numPr>
        <w:ind w:left="567" w:hanging="567"/>
      </w:pPr>
      <w:r w:rsidRPr="008E2ACA">
        <w:t>Means for communication with MASS, and vice-versa</w:t>
      </w:r>
    </w:p>
    <w:p w14:paraId="2FF96A53" w14:textId="77777777" w:rsidR="00B6246D" w:rsidRPr="008E2ACA" w:rsidRDefault="00B6246D" w:rsidP="00B6246D">
      <w:pPr>
        <w:pStyle w:val="Bullet1"/>
        <w:numPr>
          <w:ilvl w:val="0"/>
          <w:numId w:val="95"/>
        </w:numPr>
        <w:ind w:left="567" w:hanging="567"/>
      </w:pPr>
      <w:r w:rsidRPr="008E2ACA">
        <w:t>Communication systems for MASS control system monitoring and input</w:t>
      </w:r>
    </w:p>
    <w:p w14:paraId="0E70C686" w14:textId="77777777" w:rsidR="00B6246D" w:rsidRPr="008E2ACA" w:rsidRDefault="00B6246D" w:rsidP="00B6246D">
      <w:pPr>
        <w:pStyle w:val="Bullet1"/>
        <w:numPr>
          <w:ilvl w:val="0"/>
          <w:numId w:val="95"/>
        </w:numPr>
        <w:ind w:left="567" w:hanging="567"/>
      </w:pPr>
      <w:r w:rsidRPr="008E2ACA">
        <w:t>Redundancy relating to all onboard and shore-based related equipment and systems including MASS to shore communication systems, and vice-versa</w:t>
      </w:r>
    </w:p>
    <w:p w14:paraId="177CCA64" w14:textId="77777777" w:rsidR="00B6246D" w:rsidRPr="008E2ACA" w:rsidRDefault="00B6246D" w:rsidP="00B6246D">
      <w:pPr>
        <w:pStyle w:val="Bullet1"/>
        <w:numPr>
          <w:ilvl w:val="0"/>
          <w:numId w:val="95"/>
        </w:numPr>
        <w:ind w:left="567" w:hanging="567"/>
      </w:pPr>
      <w:r w:rsidRPr="008E2ACA">
        <w:t>Security including Cybersecurity, piracy and other physical breaches (port visits)</w:t>
      </w:r>
    </w:p>
    <w:p w14:paraId="296D0B49" w14:textId="77777777" w:rsidR="00B6246D" w:rsidRPr="008E2ACA" w:rsidRDefault="00B6246D" w:rsidP="00B6246D">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A949427" w14:textId="77777777" w:rsidR="00CF6EC7" w:rsidRDefault="00CF6EC7" w:rsidP="00CF6EC7">
      <w:pPr>
        <w:pStyle w:val="BodyText"/>
      </w:pPr>
    </w:p>
    <w:p w14:paraId="4C742FF1" w14:textId="77777777" w:rsidR="00CF6EC7" w:rsidRPr="00CF6EC7" w:rsidRDefault="00CF6EC7" w:rsidP="00CF6EC7">
      <w:pPr>
        <w:pStyle w:val="BodyText"/>
      </w:pPr>
    </w:p>
    <w:p w14:paraId="75552438" w14:textId="77777777" w:rsidR="00CF6EC7" w:rsidRDefault="00CF6EC7" w:rsidP="00CF6EC7">
      <w:pPr>
        <w:pStyle w:val="BodyText"/>
      </w:pPr>
    </w:p>
    <w:p w14:paraId="7A6D1559" w14:textId="77777777" w:rsidR="00CF6EC7" w:rsidRPr="00CF6EC7" w:rsidRDefault="00CF6EC7" w:rsidP="00CF6EC7">
      <w:pPr>
        <w:pStyle w:val="BodyText"/>
      </w:pPr>
    </w:p>
    <w:p w14:paraId="052F33F3" w14:textId="77777777" w:rsidR="00CF6EC7" w:rsidRPr="00CF6EC7" w:rsidRDefault="00CF6EC7" w:rsidP="00CF6EC7">
      <w:pPr>
        <w:pStyle w:val="BodyText"/>
      </w:pPr>
    </w:p>
    <w:p w14:paraId="59A0DD8A" w14:textId="250411E0" w:rsidR="00C512B1" w:rsidRDefault="00C512B1" w:rsidP="00E53EB8">
      <w:pPr>
        <w:pStyle w:val="Heading2"/>
      </w:pPr>
      <w:bookmarkStart w:id="342" w:name="_Toc111186834"/>
      <w:r>
        <w:t xml:space="preserve">Operational </w:t>
      </w:r>
      <w:r w:rsidR="00276635">
        <w:t>aspects</w:t>
      </w:r>
      <w:bookmarkEnd w:id="342"/>
    </w:p>
    <w:p w14:paraId="4F4D2D8A" w14:textId="77777777" w:rsidR="00E53EB8" w:rsidRPr="00E53EB8" w:rsidRDefault="00E53EB8" w:rsidP="00E53EB8">
      <w:pPr>
        <w:pStyle w:val="Heading2separationline"/>
      </w:pPr>
    </w:p>
    <w:p w14:paraId="77CAC71D" w14:textId="77777777" w:rsidR="0083299B" w:rsidRPr="008E2ACA" w:rsidRDefault="0083299B" w:rsidP="0083299B">
      <w:pPr>
        <w:pStyle w:val="BodyText"/>
      </w:pPr>
      <w:commentRangeStart w:id="343"/>
      <w:r w:rsidRPr="008E2ACA">
        <w:t xml:space="preserve">IMO has produced Interim </w:t>
      </w:r>
      <w:commentRangeEnd w:id="343"/>
      <w:r w:rsidR="008D13F4">
        <w:rPr>
          <w:rStyle w:val="CommentReference"/>
        </w:rPr>
        <w:commentReference w:id="343"/>
      </w:r>
      <w:r w:rsidRPr="008E2ACA">
        <w:t xml:space="preserve">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8E2ACA" w:rsidRDefault="0083299B" w:rsidP="0083299B">
      <w:pPr>
        <w:pStyle w:val="BodyText"/>
      </w:pPr>
      <w:r w:rsidRPr="008E2ACA">
        <w:lastRenderedPageBreak/>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3E96479E" w14:textId="77777777" w:rsidR="0083299B" w:rsidRPr="008E2ACA" w:rsidRDefault="0083299B" w:rsidP="0083299B">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64659A8" w14:textId="77777777" w:rsidR="0083299B" w:rsidRPr="008E2ACA" w:rsidRDefault="0083299B" w:rsidP="0083299B">
      <w:pPr>
        <w:pStyle w:val="BodyText"/>
      </w:pPr>
      <w:r w:rsidRPr="008E2ACA">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73EA5307" w14:textId="77777777" w:rsidR="0083299B" w:rsidRPr="008E2ACA" w:rsidRDefault="0083299B" w:rsidP="0083299B">
      <w:pPr>
        <w:pStyle w:val="BodyText"/>
      </w:pPr>
      <w:r w:rsidRPr="008E2ACA">
        <w:t xml:space="preserve">Notice to Mariners and appropriate radio navigation warnings should be issued as appropriate. </w:t>
      </w:r>
    </w:p>
    <w:p w14:paraId="7F801AF1" w14:textId="77777777" w:rsidR="0083299B" w:rsidRPr="008E2ACA" w:rsidRDefault="0083299B" w:rsidP="0083299B">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8E2ACA" w:rsidRDefault="0083299B" w:rsidP="0083299B">
      <w:pPr>
        <w:pStyle w:val="BodyText"/>
        <w:numPr>
          <w:ilvl w:val="0"/>
          <w:numId w:val="48"/>
        </w:numPr>
        <w:ind w:left="426" w:hanging="426"/>
      </w:pPr>
      <w:r w:rsidRPr="008E2ACA">
        <w:t xml:space="preserve">Fishermen (Bulletin of intended ops); </w:t>
      </w:r>
    </w:p>
    <w:p w14:paraId="5927471A" w14:textId="77777777" w:rsidR="0083299B" w:rsidRPr="008E2ACA" w:rsidRDefault="0083299B" w:rsidP="0083299B">
      <w:pPr>
        <w:pStyle w:val="BodyText"/>
        <w:numPr>
          <w:ilvl w:val="0"/>
          <w:numId w:val="48"/>
        </w:numPr>
        <w:ind w:left="426" w:hanging="426"/>
      </w:pPr>
      <w:r w:rsidRPr="008E2ACA">
        <w:t xml:space="preserve">Offshore operators (i.e. Oil &amp; Gas, and Renewable Energy operators/owners); </w:t>
      </w:r>
    </w:p>
    <w:p w14:paraId="52DFA329" w14:textId="77777777" w:rsidR="0083299B" w:rsidRPr="008E2ACA" w:rsidRDefault="0083299B" w:rsidP="0083299B">
      <w:pPr>
        <w:pStyle w:val="BodyText"/>
        <w:numPr>
          <w:ilvl w:val="0"/>
          <w:numId w:val="48"/>
        </w:numPr>
        <w:ind w:left="426" w:hanging="426"/>
      </w:pPr>
      <w:r w:rsidRPr="008E2ACA">
        <w:t xml:space="preserve">Established local water sport leisure clubs and organisations; </w:t>
      </w:r>
    </w:p>
    <w:p w14:paraId="68833941" w14:textId="77777777" w:rsidR="0083299B" w:rsidRPr="008E2ACA" w:rsidRDefault="0083299B" w:rsidP="0083299B">
      <w:pPr>
        <w:pStyle w:val="BodyText"/>
        <w:numPr>
          <w:ilvl w:val="0"/>
          <w:numId w:val="48"/>
        </w:numPr>
        <w:ind w:left="426" w:hanging="426"/>
      </w:pPr>
      <w:r w:rsidRPr="008E2ACA">
        <w:t xml:space="preserve">Other stakeholders with economical, safety or environmental interests in intended location. </w:t>
      </w:r>
    </w:p>
    <w:p w14:paraId="0D3858E5" w14:textId="77777777" w:rsidR="0083299B" w:rsidRPr="008E2ACA" w:rsidRDefault="0083299B" w:rsidP="0083299B">
      <w:pPr>
        <w:pStyle w:val="BodyText"/>
      </w:pPr>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02A0D9FB" w14:textId="77777777" w:rsidR="00CF6EC7" w:rsidRDefault="00CF6EC7" w:rsidP="00CF6EC7">
      <w:pPr>
        <w:pStyle w:val="BodyText"/>
      </w:pPr>
    </w:p>
    <w:p w14:paraId="38648EF3" w14:textId="77777777" w:rsidR="00CF6EC7" w:rsidRPr="00CF6EC7" w:rsidRDefault="00CF6EC7" w:rsidP="00CF6EC7">
      <w:pPr>
        <w:pStyle w:val="BodyText"/>
      </w:pPr>
    </w:p>
    <w:p w14:paraId="3EC120C0" w14:textId="2E5E6F17" w:rsidR="005E01E7" w:rsidRDefault="005E01E7" w:rsidP="005E01E7">
      <w:pPr>
        <w:pStyle w:val="Heading4"/>
        <w:rPr>
          <w:caps/>
        </w:rPr>
      </w:pPr>
      <w:r>
        <w:rPr>
          <w:caps/>
        </w:rPr>
        <w:t>Personnel and Training</w:t>
      </w:r>
    </w:p>
    <w:p w14:paraId="05D30B0B" w14:textId="32E7C941" w:rsidR="00CF6EC7" w:rsidRDefault="007C2DC3" w:rsidP="00CF6EC7">
      <w:pPr>
        <w:pStyle w:val="BodyText"/>
      </w:pPr>
      <w:ins w:id="344" w:author="Jillian Carson-Jackson" w:date="2022-08-12T07:59:00Z">
        <w:r>
          <w:t>[</w:t>
        </w:r>
      </w:ins>
      <w:ins w:id="345" w:author="Jillian Carson-Jackson" w:date="2022-08-12T08:07:00Z">
        <w:r w:rsidR="00DC40EB">
          <w:t>Ne</w:t>
        </w:r>
      </w:ins>
      <w:ins w:id="346" w:author="Jillian Carson-Jackson" w:date="2022-08-12T08:08:00Z">
        <w:r w:rsidR="00DC40EB">
          <w:t>ed to focus on training for IALA related aspects / note training for MASS operators</w:t>
        </w:r>
        <w:r w:rsidR="000A7D9A">
          <w:t xml:space="preserve">. </w:t>
        </w:r>
      </w:ins>
      <w:ins w:id="347" w:author="Jillian Carson-Jackson" w:date="2022-08-12T08:02:00Z">
        <w:r w:rsidR="00F77CB7">
          <w:t xml:space="preserve"> –</w:t>
        </w:r>
      </w:ins>
      <w:ins w:id="348" w:author="Jillian Carson-Jackson" w:date="2022-08-12T07:59:00Z">
        <w:r>
          <w:t xml:space="preserve"> </w:t>
        </w:r>
      </w:ins>
      <w:ins w:id="349" w:author="Jillian Carson-Jackson" w:date="2022-08-12T08:02:00Z">
        <w:r w:rsidR="00F77CB7">
          <w:t>input ref from</w:t>
        </w:r>
      </w:ins>
      <w:ins w:id="350" w:author="Jillian Carson-Jackson" w:date="2022-08-12T07:59:00Z">
        <w:r>
          <w:t xml:space="preserve"> DNV training programs?]</w:t>
        </w:r>
      </w:ins>
    </w:p>
    <w:p w14:paraId="6ABAC14C" w14:textId="30F6110F" w:rsidR="009E2DED" w:rsidRPr="008E2ACA" w:rsidRDefault="009E2DED" w:rsidP="009E2DED">
      <w:pPr>
        <w:pStyle w:val="BodyText"/>
      </w:pPr>
      <w:commentRangeStart w:id="351"/>
      <w:r w:rsidRPr="008E2ACA">
        <w:t xml:space="preserve">All personnel </w:t>
      </w:r>
      <w:commentRangeEnd w:id="351"/>
      <w:r>
        <w:rPr>
          <w:rStyle w:val="CommentReference"/>
        </w:rPr>
        <w:commentReference w:id="351"/>
      </w:r>
      <w:r w:rsidRPr="008E2ACA">
        <w:t>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w:t>
      </w:r>
      <w:r w:rsidRPr="009E2DED">
        <w:rPr>
          <w:highlight w:val="yellow"/>
          <w:rPrChange w:id="352" w:author="Jillian Carson-Jackson" w:date="2022-08-12T08:03:00Z">
            <w:rPr/>
          </w:rPrChange>
        </w:rPr>
        <w:t>see section XX</w:t>
      </w:r>
      <w:r w:rsidRPr="008E2ACA">
        <w:t>).</w:t>
      </w:r>
    </w:p>
    <w:p w14:paraId="19968024" w14:textId="77777777" w:rsidR="009E2DED" w:rsidRPr="008E2ACA" w:rsidRDefault="009E2DED" w:rsidP="009E2DED">
      <w:pPr>
        <w:pStyle w:val="BodyText"/>
      </w:pPr>
      <w:r w:rsidRPr="008E2ACA">
        <w:t>As a minimum, this means:</w:t>
      </w:r>
    </w:p>
    <w:p w14:paraId="3DBE9E66" w14:textId="77777777" w:rsidR="009E2DED" w:rsidRPr="008E2ACA" w:rsidRDefault="009E2DED" w:rsidP="009E2DED">
      <w:pPr>
        <w:pStyle w:val="BodyText"/>
        <w:numPr>
          <w:ilvl w:val="0"/>
          <w:numId w:val="81"/>
        </w:numPr>
        <w:ind w:left="426" w:hanging="426"/>
      </w:pPr>
      <w:r w:rsidRPr="008E2ACA">
        <w:t>For the Operator, the relevant qualifications;</w:t>
      </w:r>
    </w:p>
    <w:p w14:paraId="54CF872B" w14:textId="77777777" w:rsidR="009E2DED" w:rsidRPr="008E2ACA" w:rsidRDefault="009E2DED" w:rsidP="009E2DED">
      <w:pPr>
        <w:pStyle w:val="BodyText"/>
        <w:numPr>
          <w:ilvl w:val="0"/>
          <w:numId w:val="81"/>
        </w:numPr>
        <w:ind w:left="426" w:hanging="426"/>
      </w:pPr>
      <w:r w:rsidRPr="008E2ACA">
        <w:t>For the crew, relevant qualifications and any additional training appropriate to their designated duties.</w:t>
      </w:r>
    </w:p>
    <w:p w14:paraId="38816DD7" w14:textId="77777777" w:rsidR="009E2DED" w:rsidRPr="008E2ACA" w:rsidRDefault="009E2DED" w:rsidP="009E2DED">
      <w:pPr>
        <w:pStyle w:val="BodyText"/>
      </w:pPr>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p>
    <w:p w14:paraId="585F9630" w14:textId="77777777" w:rsidR="009E2DED" w:rsidRPr="008E2ACA" w:rsidRDefault="009E2DED" w:rsidP="009E2DED">
      <w:pPr>
        <w:pStyle w:val="BodyText"/>
      </w:pPr>
      <w:r w:rsidRPr="008E2ACA">
        <w:t>Relevant information on the SMS should be distributed to all personnel in a clear, concise manner, which should include considerations of language.</w:t>
      </w:r>
    </w:p>
    <w:p w14:paraId="66119B68" w14:textId="77777777" w:rsidR="009E2DED" w:rsidRPr="008E2ACA" w:rsidRDefault="009E2DED" w:rsidP="009E2DED">
      <w:pPr>
        <w:pStyle w:val="BodyText"/>
      </w:pPr>
      <w:r w:rsidRPr="008E2ACA">
        <w:t>The SMS should also incorporate an effective feedback procedure such that the MASS’ personnel are able to communicate effectively in the execution of their duties related to the SMS.</w:t>
      </w:r>
    </w:p>
    <w:p w14:paraId="4C83DB2B" w14:textId="77777777" w:rsidR="009E2DED" w:rsidRPr="008E2ACA" w:rsidRDefault="009E2DED" w:rsidP="009E2DED">
      <w:pPr>
        <w:pStyle w:val="BodyText"/>
        <w:numPr>
          <w:ilvl w:val="0"/>
          <w:numId w:val="82"/>
        </w:numPr>
        <w:ind w:left="426" w:hanging="426"/>
      </w:pPr>
      <w:r w:rsidRPr="008E2ACA">
        <w:t>Control of areas around a MASS, on the support vessel whether docked alongside or rafted, or whilst at sea;</w:t>
      </w:r>
    </w:p>
    <w:p w14:paraId="797BDA28" w14:textId="77777777" w:rsidR="009E2DED" w:rsidRPr="008E2ACA" w:rsidRDefault="009E2DED" w:rsidP="009E2DED">
      <w:pPr>
        <w:pStyle w:val="BodyText"/>
        <w:numPr>
          <w:ilvl w:val="0"/>
          <w:numId w:val="82"/>
        </w:numPr>
        <w:ind w:left="426" w:hanging="426"/>
      </w:pPr>
      <w:r w:rsidRPr="008E2ACA">
        <w:lastRenderedPageBreak/>
        <w:t>Manoeuvring in all modes at sea;</w:t>
      </w:r>
    </w:p>
    <w:p w14:paraId="1F6D330F" w14:textId="77777777" w:rsidR="009E2DED" w:rsidRPr="008E2ACA" w:rsidRDefault="009E2DED" w:rsidP="009E2DED">
      <w:pPr>
        <w:pStyle w:val="BodyText"/>
        <w:numPr>
          <w:ilvl w:val="0"/>
          <w:numId w:val="82"/>
        </w:numPr>
        <w:ind w:left="426" w:hanging="426"/>
      </w:pPr>
      <w:r w:rsidRPr="008E2ACA">
        <w:t>Operations in restricted and restricted/busy navigational areas;</w:t>
      </w:r>
    </w:p>
    <w:p w14:paraId="3B4C8A1C" w14:textId="77777777" w:rsidR="009E2DED" w:rsidRPr="008E2ACA" w:rsidRDefault="009E2DED" w:rsidP="009E2DED">
      <w:pPr>
        <w:pStyle w:val="BodyText"/>
        <w:numPr>
          <w:ilvl w:val="0"/>
          <w:numId w:val="82"/>
        </w:numPr>
        <w:ind w:left="426" w:hanging="426"/>
      </w:pPr>
      <w:r w:rsidRPr="008E2ACA">
        <w:t>Launching and recovery operations;</w:t>
      </w:r>
    </w:p>
    <w:p w14:paraId="025B2ED7" w14:textId="77777777" w:rsidR="009E2DED" w:rsidRPr="008E2ACA" w:rsidRDefault="009E2DED" w:rsidP="009E2DED">
      <w:pPr>
        <w:pStyle w:val="BodyText"/>
        <w:numPr>
          <w:ilvl w:val="0"/>
          <w:numId w:val="82"/>
        </w:numPr>
        <w:ind w:left="426" w:hanging="426"/>
      </w:pPr>
      <w:r w:rsidRPr="008E2ACA">
        <w:t>Evacuation from all areas of the MASS;</w:t>
      </w:r>
    </w:p>
    <w:p w14:paraId="7F209956" w14:textId="77777777" w:rsidR="009E2DED" w:rsidRPr="008E2ACA" w:rsidRDefault="009E2DED" w:rsidP="009E2DED">
      <w:pPr>
        <w:pStyle w:val="BodyText"/>
        <w:numPr>
          <w:ilvl w:val="0"/>
          <w:numId w:val="82"/>
        </w:numPr>
        <w:ind w:left="426" w:hanging="426"/>
      </w:pPr>
      <w:r w:rsidRPr="008E2ACA">
        <w:t>Use and handling of emergency equipment/systems.</w:t>
      </w:r>
    </w:p>
    <w:p w14:paraId="20A77108" w14:textId="77777777" w:rsidR="009E2DED" w:rsidRPr="008E2ACA" w:rsidRDefault="009E2DED" w:rsidP="009E2DED">
      <w:pPr>
        <w:pStyle w:val="BodyText"/>
      </w:pPr>
      <w:r w:rsidRPr="008E2ACA">
        <w:t>This training should be recorded in the MASS Operators Training Record Book and signed off as completed by the appropriate authority or responsible person.</w:t>
      </w:r>
    </w:p>
    <w:p w14:paraId="64AA7B1A" w14:textId="4B365BDC" w:rsidR="00CF6EC7" w:rsidRPr="00CF6EC7" w:rsidRDefault="00CF6EC7" w:rsidP="009E2DED">
      <w:pPr>
        <w:pStyle w:val="BodyText"/>
      </w:pPr>
    </w:p>
    <w:p w14:paraId="1F67D581" w14:textId="6718D570" w:rsidR="005E01E7" w:rsidRDefault="005E01E7" w:rsidP="005E01E7">
      <w:pPr>
        <w:pStyle w:val="Heading4"/>
        <w:rPr>
          <w:caps/>
        </w:rPr>
      </w:pPr>
      <w:r>
        <w:rPr>
          <w:caps/>
        </w:rPr>
        <w:t>Procedures for normal operations</w:t>
      </w:r>
    </w:p>
    <w:p w14:paraId="1005C2A4" w14:textId="77777777" w:rsidR="00CF6EC7" w:rsidRDefault="00CF6EC7" w:rsidP="00CF6EC7">
      <w:pPr>
        <w:pStyle w:val="BodyText"/>
      </w:pPr>
    </w:p>
    <w:p w14:paraId="76033AF1" w14:textId="77777777" w:rsidR="00CF6EC7" w:rsidRPr="00CF6EC7" w:rsidRDefault="00CF6EC7" w:rsidP="00CF6EC7">
      <w:pPr>
        <w:pStyle w:val="BodyText"/>
      </w:pPr>
    </w:p>
    <w:p w14:paraId="537641A1" w14:textId="77777777" w:rsidR="005E01E7" w:rsidRDefault="005E01E7" w:rsidP="005E01E7">
      <w:pPr>
        <w:pStyle w:val="Heading4"/>
        <w:rPr>
          <w:caps/>
        </w:rPr>
      </w:pPr>
      <w:r>
        <w:rPr>
          <w:caps/>
        </w:rPr>
        <w:t>Responding to Emergency Situations</w:t>
      </w:r>
    </w:p>
    <w:p w14:paraId="4F9241B0" w14:textId="77777777" w:rsidR="00CF6EC7" w:rsidRDefault="00CF6EC7" w:rsidP="00CF6EC7">
      <w:pPr>
        <w:pStyle w:val="BodyText"/>
      </w:pPr>
    </w:p>
    <w:p w14:paraId="093C038D" w14:textId="77777777" w:rsidR="006D1684" w:rsidRPr="008E2ACA" w:rsidRDefault="006D1684" w:rsidP="006D1684">
      <w:pPr>
        <w:pStyle w:val="BodyText"/>
      </w:pPr>
      <w:commentRangeStart w:id="353"/>
      <w:r w:rsidRPr="003750DA">
        <w:t xml:space="preserve">In principle </w:t>
      </w:r>
      <w:commentRangeEnd w:id="353"/>
      <w:r w:rsidR="00DC40EB">
        <w:rPr>
          <w:rStyle w:val="CommentReference"/>
        </w:rPr>
        <w:commentReference w:id="353"/>
      </w:r>
      <w:r w:rsidRPr="003750DA">
        <w:t>MASS vessels should fail safe i</w:t>
      </w:r>
      <w:r>
        <w:t>.</w:t>
      </w:r>
      <w:r w:rsidRPr="003750DA">
        <w:t>e</w:t>
      </w:r>
      <w:r>
        <w:t>.</w:t>
      </w:r>
      <w:r w:rsidRPr="003750DA">
        <w:t xml:space="preserve"> shut down propulsion provide </w:t>
      </w:r>
      <w:r>
        <w:t>Not Under Command (</w:t>
      </w:r>
      <w:r w:rsidRPr="003750DA">
        <w:t>NUC</w:t>
      </w:r>
      <w:r>
        <w:t>)</w:t>
      </w:r>
      <w:r w:rsidRPr="003750DA">
        <w:t xml:space="preserve"> lights, anchor as applicable.</w:t>
      </w:r>
      <w:r>
        <w:t xml:space="preserve"> </w:t>
      </w:r>
      <w:r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E60F3A4" w14:textId="77777777" w:rsidR="006D1684" w:rsidRPr="008E2ACA" w:rsidRDefault="006D1684" w:rsidP="006D1684">
      <w:pPr>
        <w:pStyle w:val="BodyText"/>
      </w:pPr>
      <w:r w:rsidRPr="008E2ACA">
        <w:t>Procedures for responding to emergency situations should be clearly established. These may include but are not limited to:</w:t>
      </w:r>
    </w:p>
    <w:p w14:paraId="486FB5FE" w14:textId="77777777" w:rsidR="006D1684" w:rsidRPr="008E2ACA" w:rsidRDefault="006D1684" w:rsidP="006D1684">
      <w:pPr>
        <w:pStyle w:val="BodyText"/>
        <w:numPr>
          <w:ilvl w:val="0"/>
          <w:numId w:val="84"/>
        </w:numPr>
        <w:ind w:left="426" w:hanging="426"/>
      </w:pPr>
      <w:r w:rsidRPr="008E2ACA">
        <w:t>Loss of Control of MASS for a critical time period;</w:t>
      </w:r>
    </w:p>
    <w:p w14:paraId="00A59BD5" w14:textId="77777777" w:rsidR="006D1684" w:rsidRPr="008E2ACA" w:rsidRDefault="006D1684" w:rsidP="006D1684">
      <w:pPr>
        <w:pStyle w:val="BodyText"/>
        <w:numPr>
          <w:ilvl w:val="0"/>
          <w:numId w:val="84"/>
        </w:numPr>
        <w:ind w:left="426" w:hanging="426"/>
      </w:pPr>
      <w:r w:rsidRPr="008E2ACA">
        <w:t>Fire;</w:t>
      </w:r>
    </w:p>
    <w:p w14:paraId="6C57E396" w14:textId="77777777" w:rsidR="006D1684" w:rsidRPr="008E2ACA" w:rsidRDefault="006D1684" w:rsidP="006D1684">
      <w:pPr>
        <w:pStyle w:val="BodyText"/>
        <w:numPr>
          <w:ilvl w:val="0"/>
          <w:numId w:val="84"/>
        </w:numPr>
        <w:ind w:left="426" w:hanging="426"/>
      </w:pPr>
      <w:r w:rsidRPr="008E2ACA">
        <w:t>Collision;</w:t>
      </w:r>
    </w:p>
    <w:p w14:paraId="02C2EDF4" w14:textId="77777777" w:rsidR="006D1684" w:rsidRPr="008E2ACA" w:rsidRDefault="006D1684" w:rsidP="006D1684">
      <w:pPr>
        <w:pStyle w:val="BodyText"/>
        <w:numPr>
          <w:ilvl w:val="0"/>
          <w:numId w:val="84"/>
        </w:numPr>
        <w:ind w:left="426" w:hanging="426"/>
      </w:pPr>
      <w:r w:rsidRPr="008E2ACA">
        <w:t>Grounding;</w:t>
      </w:r>
    </w:p>
    <w:p w14:paraId="0B2F5D6B" w14:textId="77777777" w:rsidR="006D1684" w:rsidRPr="008E2ACA" w:rsidRDefault="006D1684" w:rsidP="006D1684">
      <w:pPr>
        <w:pStyle w:val="BodyText"/>
        <w:numPr>
          <w:ilvl w:val="0"/>
          <w:numId w:val="84"/>
        </w:numPr>
        <w:ind w:left="426" w:hanging="426"/>
      </w:pPr>
      <w:r w:rsidRPr="008E2ACA">
        <w:t>Flood;</w:t>
      </w:r>
    </w:p>
    <w:p w14:paraId="331F990E" w14:textId="77777777" w:rsidR="006D1684" w:rsidRPr="008E2ACA" w:rsidRDefault="006D1684" w:rsidP="006D1684">
      <w:pPr>
        <w:pStyle w:val="BodyText"/>
        <w:numPr>
          <w:ilvl w:val="0"/>
          <w:numId w:val="84"/>
        </w:numPr>
        <w:ind w:left="426" w:hanging="426"/>
      </w:pPr>
      <w:r w:rsidRPr="008E2ACA">
        <w:t>Violent act;</w:t>
      </w:r>
    </w:p>
    <w:p w14:paraId="5E3F8DFC" w14:textId="77777777" w:rsidR="006D1684" w:rsidRPr="008E2ACA" w:rsidRDefault="006D1684" w:rsidP="006D1684">
      <w:pPr>
        <w:pStyle w:val="BodyText"/>
        <w:numPr>
          <w:ilvl w:val="0"/>
          <w:numId w:val="84"/>
        </w:numPr>
        <w:ind w:left="426" w:hanging="426"/>
      </w:pPr>
      <w:r w:rsidRPr="008E2ACA">
        <w:t>Main propulsion or steering failure;</w:t>
      </w:r>
    </w:p>
    <w:p w14:paraId="4736DA52" w14:textId="77777777" w:rsidR="006D1684" w:rsidRPr="008E2ACA" w:rsidRDefault="006D1684" w:rsidP="006D1684">
      <w:pPr>
        <w:pStyle w:val="BodyText"/>
        <w:numPr>
          <w:ilvl w:val="0"/>
          <w:numId w:val="84"/>
        </w:numPr>
        <w:ind w:left="426" w:hanging="426"/>
      </w:pPr>
      <w:r w:rsidRPr="008E2ACA">
        <w:t>Man overboard (if vessel manned);</w:t>
      </w:r>
    </w:p>
    <w:p w14:paraId="1E624ED0" w14:textId="77777777" w:rsidR="006D1684" w:rsidRPr="008E2ACA" w:rsidRDefault="006D1684" w:rsidP="006D1684">
      <w:pPr>
        <w:pStyle w:val="BodyText"/>
        <w:numPr>
          <w:ilvl w:val="0"/>
          <w:numId w:val="84"/>
        </w:numPr>
        <w:ind w:left="426" w:hanging="426"/>
      </w:pPr>
      <w:r w:rsidRPr="008E2ACA">
        <w:t>Abandon MASS procedure (if vessel manned).</w:t>
      </w:r>
    </w:p>
    <w:p w14:paraId="3C763EEE" w14:textId="77777777" w:rsidR="006D1684" w:rsidRPr="008E2ACA" w:rsidRDefault="006D1684" w:rsidP="006D1684">
      <w:pPr>
        <w:pStyle w:val="BodyText"/>
        <w:numPr>
          <w:ilvl w:val="0"/>
          <w:numId w:val="84"/>
        </w:numPr>
        <w:ind w:left="426" w:hanging="426"/>
      </w:pPr>
      <w:r>
        <w:t>P</w:t>
      </w:r>
      <w:r w:rsidRPr="008E2ACA">
        <w:t>ropulsion or steering failure;</w:t>
      </w:r>
    </w:p>
    <w:p w14:paraId="1F59013C" w14:textId="77777777" w:rsidR="006D1684" w:rsidRPr="008E2ACA" w:rsidRDefault="006D1684" w:rsidP="006D1684">
      <w:pPr>
        <w:rPr>
          <w:sz w:val="22"/>
        </w:rPr>
      </w:pPr>
      <w:r w:rsidRPr="008E2ACA">
        <w:rPr>
          <w:sz w:val="22"/>
        </w:rPr>
        <w:t>Checklists/Aide Memoires may be useful in this regard onboard the MASS and at control stations.</w:t>
      </w:r>
    </w:p>
    <w:p w14:paraId="34912D4B" w14:textId="77777777" w:rsidR="006D1684" w:rsidRPr="008E2ACA" w:rsidRDefault="006D1684" w:rsidP="006D1684">
      <w:pPr>
        <w:pStyle w:val="BodyText"/>
      </w:pPr>
      <w:r w:rsidRPr="008E2ACA">
        <w:t>The roles and responsibilities of all personnel in an emergency situation should be defined and recorded.</w:t>
      </w:r>
    </w:p>
    <w:p w14:paraId="40836F90" w14:textId="77777777" w:rsidR="006D1684" w:rsidRPr="008E2ACA" w:rsidRDefault="006D1684" w:rsidP="006D1684">
      <w:pPr>
        <w:pStyle w:val="BodyText"/>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0D5BAE93" w14:textId="77777777" w:rsidR="006D1684" w:rsidRPr="008E2ACA" w:rsidRDefault="006D1684" w:rsidP="006D1684">
      <w:pPr>
        <w:pStyle w:val="BodyText"/>
      </w:pPr>
      <w:r w:rsidRPr="008E2ACA">
        <w:t>It is essential that there is the ability to communicate with the emergency services via the MASS or RCC.</w:t>
      </w:r>
    </w:p>
    <w:p w14:paraId="1144E6EA" w14:textId="77777777" w:rsidR="006D1684" w:rsidRPr="008E2ACA" w:rsidRDefault="006D1684" w:rsidP="006D1684">
      <w:pPr>
        <w:pStyle w:val="BodyText"/>
      </w:pPr>
      <w:r w:rsidRPr="008E2ACA">
        <w:lastRenderedPageBreak/>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1B5B6A9D" w14:textId="77777777" w:rsidR="006D1684" w:rsidRPr="008E2ACA" w:rsidRDefault="006D1684" w:rsidP="006D1684">
      <w:pPr>
        <w:pStyle w:val="BodyText"/>
      </w:pPr>
      <w:r w:rsidRPr="008E2ACA">
        <w:t>Any exercises conducted should be recorded. This record should include the names of those who participated</w:t>
      </w:r>
    </w:p>
    <w:p w14:paraId="5DE2A4E7" w14:textId="77777777" w:rsidR="007F6529" w:rsidRDefault="007F6529" w:rsidP="00CF6EC7">
      <w:pPr>
        <w:pStyle w:val="BodyText"/>
      </w:pPr>
    </w:p>
    <w:p w14:paraId="3D7F2A35" w14:textId="77777777" w:rsidR="00CF6EC7" w:rsidRPr="00CF6EC7" w:rsidRDefault="00CF6EC7" w:rsidP="00CF6EC7">
      <w:pPr>
        <w:pStyle w:val="BodyText"/>
      </w:pPr>
    </w:p>
    <w:p w14:paraId="46334407" w14:textId="005F4E36" w:rsidR="005E01E7" w:rsidRDefault="005E01E7" w:rsidP="007D47E7">
      <w:pPr>
        <w:pStyle w:val="Heading4"/>
        <w:rPr>
          <w:caps/>
        </w:rPr>
      </w:pPr>
      <w:r>
        <w:rPr>
          <w:caps/>
        </w:rPr>
        <w:t xml:space="preserve">Reporting Accidents </w:t>
      </w:r>
    </w:p>
    <w:p w14:paraId="26654300" w14:textId="4F7D3E62" w:rsidR="00CF6EC7" w:rsidRDefault="00A14695" w:rsidP="00CF6EC7">
      <w:pPr>
        <w:pStyle w:val="BodyText"/>
        <w:rPr>
          <w:ins w:id="354" w:author="Jillian Carson-Jackson" w:date="2022-08-12T08:09:00Z"/>
        </w:rPr>
      </w:pPr>
      <w:ins w:id="355" w:author="Jillian Carson-Jackson" w:date="2022-08-12T08:09:00Z">
        <w:r>
          <w:t>[refer to / update required for IALA G</w:t>
        </w:r>
      </w:ins>
      <w:ins w:id="356" w:author="Jillian Carson-Jackson" w:date="2022-08-12T08:10:00Z">
        <w:r w:rsidR="00CC61A5">
          <w:t>1118 – Marine Casualty / Incident reporting and recording, including near-miss situations as it relates to a VTS</w:t>
        </w:r>
      </w:ins>
      <w:ins w:id="357" w:author="Jillian Carson-Jackson" w:date="2022-08-12T08:11:00Z">
        <w:r w:rsidR="00A36F9C">
          <w:t>?</w:t>
        </w:r>
      </w:ins>
      <w:ins w:id="358" w:author="Jillian Carson-Jackson" w:date="2022-08-12T08:10:00Z">
        <w:r w:rsidR="00CC61A5">
          <w:t xml:space="preserve"> </w:t>
        </w:r>
      </w:ins>
      <w:ins w:id="359" w:author="Jillian Carson-Jackson" w:date="2022-08-12T08:11:00Z">
        <w:r w:rsidR="00A36F9C">
          <w:t>Perhaps</w:t>
        </w:r>
      </w:ins>
      <w:ins w:id="360" w:author="Jillian Carson-Jackson" w:date="2022-08-12T08:10:00Z">
        <w:r w:rsidR="00CC61A5">
          <w:t xml:space="preserve"> this guideline can be revised t</w:t>
        </w:r>
        <w:r w:rsidR="00A36F9C">
          <w:t xml:space="preserve">o include </w:t>
        </w:r>
      </w:ins>
      <w:ins w:id="361" w:author="Jillian Carson-Jackson" w:date="2022-08-12T08:11:00Z">
        <w:r w:rsidR="00A36F9C">
          <w:t>MASS incidents?]</w:t>
        </w:r>
      </w:ins>
    </w:p>
    <w:p w14:paraId="114AA474" w14:textId="77777777" w:rsidR="001746C1" w:rsidRPr="008E2ACA" w:rsidRDefault="001746C1" w:rsidP="001746C1">
      <w:pPr>
        <w:pStyle w:val="BodyText"/>
      </w:pPr>
      <w:commentRangeStart w:id="362"/>
      <w:r w:rsidRPr="008E2ACA">
        <w:t xml:space="preserve">All accidents </w:t>
      </w:r>
      <w:commentRangeEnd w:id="362"/>
      <w:r>
        <w:rPr>
          <w:rStyle w:val="CommentReference"/>
        </w:rPr>
        <w:commentReference w:id="362"/>
      </w:r>
      <w:r w:rsidRPr="008E2ACA">
        <w:t>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p>
    <w:p w14:paraId="7793B9F3" w14:textId="77777777" w:rsidR="001746C1" w:rsidRPr="008E2ACA" w:rsidRDefault="001746C1" w:rsidP="001746C1">
      <w:pPr>
        <w:pStyle w:val="BodyText"/>
      </w:pPr>
      <w:r w:rsidRPr="008E2ACA">
        <w:t>MASS operating should report any accidents to the RO and the Operator should therefore have a procedure in place to achieve this requirement.</w:t>
      </w:r>
    </w:p>
    <w:p w14:paraId="795187E0" w14:textId="77777777" w:rsidR="001746C1" w:rsidRPr="008E2ACA" w:rsidRDefault="001746C1" w:rsidP="001746C1">
      <w:pPr>
        <w:pStyle w:val="BodyText"/>
      </w:pPr>
      <w:r w:rsidRPr="008E2ACA">
        <w:t>The accident reporting system should be well documented, with all records retained as per Operator policy for the retention of records.</w:t>
      </w:r>
    </w:p>
    <w:p w14:paraId="47D68C18" w14:textId="77777777" w:rsidR="001746C1" w:rsidRPr="008E2ACA" w:rsidRDefault="001746C1" w:rsidP="001746C1">
      <w:pPr>
        <w:pStyle w:val="BodyText"/>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0CC947F8" w14:textId="77777777" w:rsidR="001746C1" w:rsidRPr="008E2ACA" w:rsidRDefault="001746C1" w:rsidP="001746C1">
      <w:pPr>
        <w:pStyle w:val="BodyText"/>
      </w:pPr>
      <w:r w:rsidRPr="008E2ACA">
        <w:t>This procedure should also include any identified non-conformities to the standards followed after audit or through general observation.</w:t>
      </w:r>
    </w:p>
    <w:p w14:paraId="20DAA101" w14:textId="77777777" w:rsidR="001746C1" w:rsidRPr="008E2ACA" w:rsidRDefault="001746C1" w:rsidP="001746C1">
      <w:pPr>
        <w:pStyle w:val="BodyText"/>
      </w:pPr>
      <w:r w:rsidRPr="008E2ACA">
        <w:t>The Operator should establish procedures for the implementation of corrective action, including measures intended to prevent recurrence.</w:t>
      </w:r>
    </w:p>
    <w:p w14:paraId="5D4C3CC5" w14:textId="77777777" w:rsidR="001746C1" w:rsidRDefault="001746C1" w:rsidP="00CF6EC7">
      <w:pPr>
        <w:pStyle w:val="BodyText"/>
      </w:pPr>
    </w:p>
    <w:p w14:paraId="0A7D91DF" w14:textId="77777777" w:rsidR="00CF6EC7" w:rsidRPr="00CF6EC7" w:rsidRDefault="00CF6EC7" w:rsidP="00CF6EC7">
      <w:pPr>
        <w:pStyle w:val="BodyText"/>
      </w:pPr>
    </w:p>
    <w:p w14:paraId="0E731595" w14:textId="01D1C9B2" w:rsidR="00276635" w:rsidRDefault="00276635" w:rsidP="002D1408">
      <w:pPr>
        <w:pStyle w:val="Heading2"/>
      </w:pPr>
      <w:bookmarkStart w:id="363" w:name="_Toc111186835"/>
      <w:r>
        <w:t>Environmental Considerations</w:t>
      </w:r>
      <w:bookmarkEnd w:id="363"/>
    </w:p>
    <w:p w14:paraId="0D28FF58" w14:textId="77777777" w:rsidR="002D1408" w:rsidRPr="002D1408" w:rsidRDefault="002D1408" w:rsidP="002D1408">
      <w:pPr>
        <w:pStyle w:val="Heading2separationline"/>
      </w:pPr>
    </w:p>
    <w:p w14:paraId="50EF0ACC" w14:textId="77777777" w:rsidR="00FA4EDF" w:rsidRPr="008E2ACA" w:rsidRDefault="00FA4EDF" w:rsidP="00FA4EDF">
      <w:pPr>
        <w:pStyle w:val="BodyText"/>
      </w:pPr>
      <w:commentRangeStart w:id="364"/>
      <w:r w:rsidRPr="008E2ACA">
        <w:t>MASS operations</w:t>
      </w:r>
      <w:commentRangeEnd w:id="364"/>
      <w:r w:rsidR="002D1408">
        <w:rPr>
          <w:rStyle w:val="CommentReference"/>
        </w:rPr>
        <w:commentReference w:id="364"/>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7D7E11C4" w14:textId="77777777" w:rsidR="00FA4EDF" w:rsidRPr="008E2ACA" w:rsidRDefault="00FA4EDF" w:rsidP="00FA4EDF">
      <w:pPr>
        <w:pStyle w:val="Heading3"/>
        <w:keepNext w:val="0"/>
        <w:keepLines w:val="0"/>
        <w:ind w:left="993" w:hanging="993"/>
      </w:pPr>
      <w:bookmarkStart w:id="365" w:name="_Toc98334444"/>
      <w:bookmarkStart w:id="366" w:name="_Toc111186836"/>
      <w:r w:rsidRPr="008E2ACA">
        <w:t>Health and Safety</w:t>
      </w:r>
      <w:bookmarkEnd w:id="365"/>
      <w:bookmarkEnd w:id="366"/>
      <w:r w:rsidRPr="008E2ACA">
        <w:t xml:space="preserve"> </w:t>
      </w:r>
    </w:p>
    <w:p w14:paraId="687C8E5A" w14:textId="77777777" w:rsidR="00FA4EDF" w:rsidRPr="008E2ACA" w:rsidRDefault="00FA4EDF" w:rsidP="00FA4ED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8E2ACA" w:rsidRDefault="00FA4EDF" w:rsidP="00FA4EDF">
      <w:pPr>
        <w:pStyle w:val="BodyText"/>
      </w:pPr>
      <w:r w:rsidRPr="008E2ACA">
        <w:t xml:space="preserve">The Owner/Operator of a MASS is responsible for the health and safety of anyone working on or around the MASS.  Regulations applicable to the health and safety of employees on or around the MASS, support crew and offices </w:t>
      </w:r>
      <w:r w:rsidRPr="008E2ACA">
        <w:lastRenderedPageBreak/>
        <w:t xml:space="preserve">ashore, including Remote Control Centres (RCCs), should be taken into consideration.  Complying with all relevant safety rules and procedures is an essential minimum. </w:t>
      </w:r>
    </w:p>
    <w:p w14:paraId="5009338F" w14:textId="77777777" w:rsidR="00FA4EDF" w:rsidRPr="008E2ACA" w:rsidRDefault="00FA4EDF" w:rsidP="00FA4ED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8E2ACA" w:rsidRDefault="00FA4EDF" w:rsidP="00FA4EDF">
      <w:pPr>
        <w:pStyle w:val="BodyText"/>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0A0A90CE" w14:textId="77777777" w:rsidR="00CF6EC7" w:rsidRDefault="00CF6EC7" w:rsidP="00CF6EC7">
      <w:pPr>
        <w:pStyle w:val="BodyText"/>
      </w:pPr>
    </w:p>
    <w:p w14:paraId="3A43A4ED" w14:textId="77777777" w:rsidR="00CF6EC7" w:rsidRPr="00CF6EC7" w:rsidRDefault="00CF6EC7" w:rsidP="00CF6EC7">
      <w:pPr>
        <w:pStyle w:val="BodyText"/>
      </w:pPr>
    </w:p>
    <w:p w14:paraId="1F24EBCF" w14:textId="77777777" w:rsidR="009A706B" w:rsidRDefault="009A706B" w:rsidP="005A6F84">
      <w:pPr>
        <w:pStyle w:val="Heading2"/>
        <w:rPr>
          <w:caps w:val="0"/>
        </w:rPr>
      </w:pPr>
      <w:bookmarkStart w:id="367" w:name="_Toc111186837"/>
      <w:r>
        <w:rPr>
          <w:caps w:val="0"/>
        </w:rPr>
        <w:t>Risk Management and Assessment</w:t>
      </w:r>
      <w:bookmarkEnd w:id="367"/>
      <w:r>
        <w:rPr>
          <w:caps w:val="0"/>
        </w:rPr>
        <w:t xml:space="preserve"> </w:t>
      </w:r>
    </w:p>
    <w:p w14:paraId="572A1989" w14:textId="3F19451C" w:rsidR="00CF6EC7" w:rsidRDefault="00CF6EC7" w:rsidP="00CF6EC7">
      <w:pPr>
        <w:pStyle w:val="Heading2separationline"/>
      </w:pPr>
    </w:p>
    <w:p w14:paraId="630B10CF" w14:textId="77777777" w:rsidR="00545920" w:rsidRPr="008E2ACA" w:rsidRDefault="00545920" w:rsidP="00545920">
      <w:pPr>
        <w:pStyle w:val="BodyText"/>
      </w:pPr>
      <w:commentRangeStart w:id="368"/>
      <w:r w:rsidRPr="008E2ACA">
        <w:t xml:space="preserve">The international </w:t>
      </w:r>
      <w:commentRangeEnd w:id="368"/>
      <w:r w:rsidR="00B97664">
        <w:rPr>
          <w:rStyle w:val="CommentReference"/>
        </w:rPr>
        <w:commentReference w:id="368"/>
      </w:r>
      <w:r w:rsidRPr="008E2ACA">
        <w:t>legal framework is currently not clear when it comes to MASS operations, including physically unmanned vessels, and today’s regulation entails certain potential limitations.</w:t>
      </w:r>
    </w:p>
    <w:p w14:paraId="3A90B149" w14:textId="77777777" w:rsidR="00545920" w:rsidRPr="008E2ACA" w:rsidRDefault="00545920" w:rsidP="00545920">
      <w:pPr>
        <w:pStyle w:val="BodyText"/>
      </w:pPr>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p>
    <w:p w14:paraId="5BEE206C" w14:textId="77777777" w:rsidR="00545920" w:rsidRPr="008E2ACA" w:rsidRDefault="00545920" w:rsidP="00545920">
      <w:pPr>
        <w:pStyle w:val="BodyText"/>
      </w:pPr>
      <w:r w:rsidRPr="008E2ACA">
        <w:t>For non-SOLAS ships the United Kingdom (UK) “Maritime Autonomous Ship Systems (MASS) Industry Conduct Principles &amp; Code of Practice” is a good basis for assessment of the risks.</w:t>
      </w:r>
    </w:p>
    <w:p w14:paraId="595EC672" w14:textId="77777777" w:rsidR="00545920" w:rsidRPr="008E2ACA" w:rsidRDefault="00545920" w:rsidP="00545920">
      <w:pPr>
        <w:pStyle w:val="Heading3"/>
        <w:keepNext w:val="0"/>
        <w:keepLines w:val="0"/>
      </w:pPr>
      <w:bookmarkStart w:id="369" w:name="_Toc98334452"/>
      <w:bookmarkStart w:id="370" w:name="_Toc111186838"/>
      <w:r w:rsidRPr="008E2ACA">
        <w:t>Risk Management Assessment prior to MASS</w:t>
      </w:r>
      <w:bookmarkEnd w:id="369"/>
      <w:bookmarkEnd w:id="370"/>
      <w:r w:rsidRPr="008E2ACA">
        <w:t xml:space="preserve"> </w:t>
      </w:r>
    </w:p>
    <w:p w14:paraId="23EFDCE1" w14:textId="77777777" w:rsidR="00545920" w:rsidRPr="008E2ACA" w:rsidRDefault="00545920" w:rsidP="00545920">
      <w:pPr>
        <w:pStyle w:val="BodyText"/>
      </w:pPr>
      <w:r w:rsidRPr="008E2ACA">
        <w:t>An RMA prior to MASS becomes recognised as ordinary vessel traffic in international trade.</w:t>
      </w:r>
    </w:p>
    <w:p w14:paraId="43F978EF" w14:textId="77777777" w:rsidR="00545920" w:rsidRPr="008E2ACA" w:rsidRDefault="00545920" w:rsidP="00545920">
      <w:pPr>
        <w:pStyle w:val="BodyText"/>
      </w:pPr>
      <w:r w:rsidRPr="008E2ACA">
        <w:t>The IMO Regulatory Scoping Exercise have among others identified the following regulatory barriers on the compliance of MASS operations in regard to international regulation:</w:t>
      </w:r>
    </w:p>
    <w:p w14:paraId="54A13074" w14:textId="77777777" w:rsidR="00545920" w:rsidRPr="008E2ACA" w:rsidRDefault="00545920" w:rsidP="00545920">
      <w:pPr>
        <w:pStyle w:val="BodyText"/>
        <w:numPr>
          <w:ilvl w:val="0"/>
          <w:numId w:val="48"/>
        </w:numPr>
        <w:ind w:left="426" w:hanging="426"/>
      </w:pPr>
      <w:r w:rsidRPr="008E2ACA">
        <w:t>COLREG Rule 5 (Proper lookout)</w:t>
      </w:r>
    </w:p>
    <w:p w14:paraId="46CCC4DB" w14:textId="77777777" w:rsidR="00545920" w:rsidRPr="008E2ACA" w:rsidRDefault="00545920" w:rsidP="00545920">
      <w:pPr>
        <w:pStyle w:val="BodyText"/>
        <w:numPr>
          <w:ilvl w:val="0"/>
          <w:numId w:val="48"/>
        </w:numPr>
        <w:ind w:left="426" w:hanging="426"/>
      </w:pPr>
      <w:r w:rsidRPr="008E2ACA">
        <w:t>STCW Section A-VIII/2, part 4-1, rule 14 (Proper lookout)</w:t>
      </w:r>
    </w:p>
    <w:p w14:paraId="38A8E2EC" w14:textId="77777777" w:rsidR="00545920" w:rsidRPr="008E2ACA" w:rsidRDefault="00545920" w:rsidP="00545920">
      <w:pPr>
        <w:pStyle w:val="BodyText"/>
        <w:numPr>
          <w:ilvl w:val="0"/>
          <w:numId w:val="48"/>
        </w:numPr>
        <w:ind w:left="426" w:hanging="426"/>
      </w:pPr>
      <w:r w:rsidRPr="008E2ACA">
        <w:t xml:space="preserve">STCW Section A-VIII/2, part 4-1, rule 18 (At no time </w:t>
      </w:r>
      <w:r>
        <w:t>should</w:t>
      </w:r>
      <w:r w:rsidRPr="008E2ACA">
        <w:t xml:space="preserve"> the bridge be left unattended)</w:t>
      </w:r>
    </w:p>
    <w:p w14:paraId="421637A6" w14:textId="77777777" w:rsidR="00545920" w:rsidRPr="008E2ACA" w:rsidRDefault="00545920" w:rsidP="00545920">
      <w:pPr>
        <w:pStyle w:val="BodyText"/>
        <w:numPr>
          <w:ilvl w:val="0"/>
          <w:numId w:val="48"/>
        </w:numPr>
        <w:ind w:left="426" w:hanging="426"/>
      </w:pPr>
      <w:r w:rsidRPr="008E2ACA">
        <w:t xml:space="preserve">STCW Section A-VIII/2, part 4-1, rule 24 (Performing the navigational watch) </w:t>
      </w:r>
    </w:p>
    <w:p w14:paraId="6961B2D2" w14:textId="77777777" w:rsidR="00545920" w:rsidRPr="008E2ACA" w:rsidRDefault="00545920" w:rsidP="00545920">
      <w:pPr>
        <w:pStyle w:val="BodyText"/>
        <w:numPr>
          <w:ilvl w:val="0"/>
          <w:numId w:val="48"/>
        </w:numPr>
        <w:ind w:left="426" w:hanging="426"/>
      </w:pPr>
      <w:r w:rsidRPr="008E2ACA">
        <w:t xml:space="preserve">STCW Section A-VIII/2, part 4-1, rule 32 (Performing the navigational watch) </w:t>
      </w:r>
    </w:p>
    <w:p w14:paraId="6416021F" w14:textId="77777777" w:rsidR="00545920" w:rsidRPr="008E2ACA" w:rsidRDefault="00545920" w:rsidP="00545920">
      <w:pPr>
        <w:pStyle w:val="BodyText"/>
        <w:numPr>
          <w:ilvl w:val="0"/>
          <w:numId w:val="48"/>
        </w:numPr>
        <w:ind w:left="426" w:hanging="426"/>
      </w:pPr>
      <w:r w:rsidRPr="008E2ACA">
        <w:t>STCW Section A-VIII/2, part 4-1, rule 35 (Performing the navigational watch)</w:t>
      </w:r>
    </w:p>
    <w:p w14:paraId="3B5C4551" w14:textId="77777777" w:rsidR="00545920" w:rsidRPr="008E2ACA" w:rsidRDefault="00545920" w:rsidP="00545920">
      <w:pPr>
        <w:pStyle w:val="BodyText"/>
      </w:pPr>
      <w:r w:rsidRPr="008E2ACA">
        <w:t xml:space="preserve">The above identified regulatory barriers or constraints should be taken into account when planning MASS activities. </w:t>
      </w:r>
    </w:p>
    <w:p w14:paraId="5DDBF709" w14:textId="77777777" w:rsidR="00545920" w:rsidRPr="008E2ACA" w:rsidRDefault="00545920" w:rsidP="00545920">
      <w:pPr>
        <w:pStyle w:val="BodyText"/>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5AA10077" w14:textId="5A5C89FD" w:rsidR="00545920" w:rsidRPr="008E2ACA" w:rsidRDefault="00545920" w:rsidP="00545920">
      <w:pPr>
        <w:pStyle w:val="BodyText"/>
      </w:pPr>
      <w:r w:rsidRPr="008E2ACA">
        <w:t xml:space="preserve">A Risk Assessment (RA) </w:t>
      </w:r>
      <w:r>
        <w:t>should</w:t>
      </w:r>
      <w:r w:rsidRPr="008E2ACA">
        <w:t xml:space="preserve"> be performed for the MASS to identify potential failures which could impact on safety through: </w:t>
      </w:r>
    </w:p>
    <w:p w14:paraId="6D9BBA28" w14:textId="77777777" w:rsidR="00545920" w:rsidRPr="008E2ACA" w:rsidRDefault="00545920" w:rsidP="00545920">
      <w:pPr>
        <w:pStyle w:val="BodyText"/>
        <w:numPr>
          <w:ilvl w:val="0"/>
          <w:numId w:val="48"/>
        </w:numPr>
        <w:ind w:left="426" w:hanging="426"/>
      </w:pPr>
      <w:r w:rsidRPr="008E2ACA">
        <w:t xml:space="preserve">Collision with fixed or floating objects; </w:t>
      </w:r>
    </w:p>
    <w:p w14:paraId="0A418413" w14:textId="77777777" w:rsidR="00545920" w:rsidRPr="008E2ACA" w:rsidRDefault="00545920" w:rsidP="00545920">
      <w:pPr>
        <w:pStyle w:val="BodyText"/>
        <w:numPr>
          <w:ilvl w:val="0"/>
          <w:numId w:val="48"/>
        </w:numPr>
        <w:ind w:left="426" w:hanging="426"/>
      </w:pPr>
      <w:r w:rsidRPr="008E2ACA">
        <w:t xml:space="preserve">Grounding; </w:t>
      </w:r>
    </w:p>
    <w:p w14:paraId="0E7483FA" w14:textId="77777777" w:rsidR="00545920" w:rsidRPr="008E2ACA" w:rsidRDefault="00545920" w:rsidP="00545920">
      <w:pPr>
        <w:pStyle w:val="BodyText"/>
        <w:numPr>
          <w:ilvl w:val="0"/>
          <w:numId w:val="48"/>
        </w:numPr>
        <w:ind w:left="426" w:hanging="426"/>
      </w:pPr>
      <w:r w:rsidRPr="008E2ACA">
        <w:t xml:space="preserve">Becoming a significant obstruction or hazard to other traffic; </w:t>
      </w:r>
    </w:p>
    <w:p w14:paraId="26F7D4B4" w14:textId="77777777" w:rsidR="00545920" w:rsidRPr="008E2ACA" w:rsidRDefault="00545920" w:rsidP="00545920">
      <w:pPr>
        <w:pStyle w:val="BodyText"/>
        <w:numPr>
          <w:ilvl w:val="0"/>
          <w:numId w:val="48"/>
        </w:numPr>
        <w:ind w:left="426" w:hanging="426"/>
      </w:pPr>
      <w:r w:rsidRPr="008E2ACA">
        <w:t xml:space="preserve">Leakage of noxious substances or other forms of pollution; </w:t>
      </w:r>
    </w:p>
    <w:p w14:paraId="0CA7D0CA" w14:textId="77777777" w:rsidR="00545920" w:rsidRPr="008E2ACA" w:rsidRDefault="00545920" w:rsidP="00545920">
      <w:pPr>
        <w:pStyle w:val="BodyText"/>
        <w:numPr>
          <w:ilvl w:val="0"/>
          <w:numId w:val="48"/>
        </w:numPr>
        <w:ind w:left="426" w:hanging="426"/>
      </w:pPr>
      <w:r w:rsidRPr="008E2ACA">
        <w:lastRenderedPageBreak/>
        <w:t xml:space="preserve">Other potentially hazardous events or situations, which may depend on the type of MASS and how it is deployed and operated. </w:t>
      </w:r>
    </w:p>
    <w:p w14:paraId="1D018F3B" w14:textId="77777777" w:rsidR="00545920" w:rsidRPr="008E2ACA" w:rsidRDefault="00545920" w:rsidP="00545920">
      <w:pPr>
        <w:pStyle w:val="BodyText"/>
      </w:pPr>
      <w:r w:rsidRPr="008E2ACA">
        <w:t xml:space="preserve">The RA </w:t>
      </w:r>
      <w:r>
        <w:t>should</w:t>
      </w:r>
      <w:r w:rsidRPr="008E2ACA">
        <w:t xml:space="preserve"> consider MASS systems, sub-systems, and components, and </w:t>
      </w:r>
      <w:r>
        <w:t>should</w:t>
      </w:r>
      <w:r w:rsidRPr="008E2ACA">
        <w:t xml:space="preserve"> take into account: </w:t>
      </w:r>
    </w:p>
    <w:p w14:paraId="5FE08699" w14:textId="77777777" w:rsidR="00545920" w:rsidRPr="008E2ACA" w:rsidRDefault="00545920" w:rsidP="00545920">
      <w:pPr>
        <w:pStyle w:val="BodyText"/>
        <w:numPr>
          <w:ilvl w:val="0"/>
          <w:numId w:val="48"/>
        </w:numPr>
        <w:ind w:left="426" w:hanging="426"/>
      </w:pPr>
      <w:r w:rsidRPr="008E2ACA">
        <w:t xml:space="preserve">The probability of a failure occurring, in measurable units, e.g. probability per 10,000 hours of operation, and the direct and indirect effects of the failure; </w:t>
      </w:r>
    </w:p>
    <w:p w14:paraId="43989651" w14:textId="77777777" w:rsidR="00545920" w:rsidRPr="008E2ACA" w:rsidRDefault="00545920" w:rsidP="00545920">
      <w:pPr>
        <w:pStyle w:val="BodyText"/>
        <w:numPr>
          <w:ilvl w:val="0"/>
          <w:numId w:val="4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4FCB6922" w14:textId="77777777" w:rsidR="00545920" w:rsidRPr="008E2ACA" w:rsidRDefault="00545920" w:rsidP="00545920">
      <w:pPr>
        <w:pStyle w:val="BodyText"/>
        <w:numPr>
          <w:ilvl w:val="0"/>
          <w:numId w:val="48"/>
        </w:numPr>
        <w:ind w:left="426" w:hanging="426"/>
      </w:pPr>
      <w:r w:rsidRPr="008E2ACA">
        <w:t xml:space="preserve">Whether the MASS is liable to become a significant obstruction to other traffic, if left to drift without propulsion or steering. This is governed by size and weight and operating area. </w:t>
      </w:r>
    </w:p>
    <w:p w14:paraId="498D10AC" w14:textId="77777777" w:rsidR="00545920" w:rsidRPr="008E2ACA" w:rsidRDefault="00545920" w:rsidP="00545920">
      <w:pPr>
        <w:pStyle w:val="BodyText"/>
        <w:numPr>
          <w:ilvl w:val="0"/>
          <w:numId w:val="48"/>
        </w:numPr>
        <w:ind w:left="426" w:hanging="426"/>
      </w:pPr>
      <w:r w:rsidRPr="008E2ACA">
        <w:t xml:space="preserve">Whether the MASS carries significant quantities of hazardous or pollutant substances. </w:t>
      </w:r>
    </w:p>
    <w:p w14:paraId="43C56FB9" w14:textId="77777777" w:rsidR="00545920" w:rsidRPr="008E2ACA" w:rsidRDefault="00545920" w:rsidP="00545920">
      <w:pPr>
        <w:pStyle w:val="BodyText"/>
      </w:pPr>
      <w:r w:rsidRPr="008E2ACA">
        <w:t xml:space="preserve">If the consequence of failure identified in the RA are deemed acceptable then the single point failure modes need not be analysed further, depending the Code of competent authorities. </w:t>
      </w:r>
    </w:p>
    <w:p w14:paraId="085BF2DD" w14:textId="77777777" w:rsidR="00545920" w:rsidRPr="008E2ACA" w:rsidRDefault="00545920" w:rsidP="00545920">
      <w:pPr>
        <w:pStyle w:val="BodyText"/>
      </w:pPr>
      <w:r w:rsidRPr="008E2ACA">
        <w:t xml:space="preserve">Failure modes to be considered in the Risk Assessment </w:t>
      </w:r>
      <w:r>
        <w:t>should</w:t>
      </w:r>
      <w:r w:rsidRPr="008E2ACA">
        <w:t xml:space="preserve"> encompass, but not necessarily be limited to, the following: </w:t>
      </w:r>
    </w:p>
    <w:p w14:paraId="4A80B5EB" w14:textId="77777777" w:rsidR="00545920" w:rsidRPr="008E2ACA" w:rsidRDefault="00545920" w:rsidP="00545920">
      <w:pPr>
        <w:pStyle w:val="BodyText"/>
        <w:numPr>
          <w:ilvl w:val="0"/>
          <w:numId w:val="48"/>
        </w:numPr>
        <w:ind w:left="426" w:hanging="426"/>
      </w:pPr>
      <w:r w:rsidRPr="008E2ACA">
        <w:t xml:space="preserve">Power </w:t>
      </w:r>
      <w:r>
        <w:t xml:space="preserve">management and </w:t>
      </w:r>
      <w:r w:rsidRPr="008E2ACA">
        <w:t xml:space="preserve"> distribution; </w:t>
      </w:r>
    </w:p>
    <w:p w14:paraId="46CFC399" w14:textId="77777777" w:rsidR="00545920" w:rsidRPr="008E2ACA" w:rsidRDefault="00545920" w:rsidP="00545920">
      <w:pPr>
        <w:pStyle w:val="BodyText"/>
        <w:numPr>
          <w:ilvl w:val="0"/>
          <w:numId w:val="48"/>
        </w:numPr>
        <w:ind w:left="426" w:hanging="426"/>
      </w:pPr>
      <w:r w:rsidRPr="008E2ACA">
        <w:t xml:space="preserve">Propulsion systems including the control of thrust and its direction; </w:t>
      </w:r>
    </w:p>
    <w:p w14:paraId="2B8FAC82" w14:textId="77777777" w:rsidR="00545920" w:rsidRDefault="00545920" w:rsidP="00545920">
      <w:pPr>
        <w:pStyle w:val="BodyText"/>
        <w:numPr>
          <w:ilvl w:val="0"/>
          <w:numId w:val="48"/>
        </w:numPr>
        <w:ind w:left="426" w:hanging="426"/>
      </w:pPr>
      <w:r w:rsidRPr="008E2ACA">
        <w:t xml:space="preserve">Steering systems including actuators and their control; </w:t>
      </w:r>
    </w:p>
    <w:p w14:paraId="41D9CE98" w14:textId="77777777" w:rsidR="00545920" w:rsidRDefault="00545920" w:rsidP="00545920">
      <w:pPr>
        <w:pStyle w:val="BodyText"/>
        <w:numPr>
          <w:ilvl w:val="0"/>
          <w:numId w:val="48"/>
        </w:numPr>
        <w:ind w:left="426" w:hanging="426"/>
      </w:pPr>
      <w:r>
        <w:t>Position Referencing Systems (PRS)</w:t>
      </w:r>
    </w:p>
    <w:p w14:paraId="5BD76F1D" w14:textId="77777777" w:rsidR="00545920" w:rsidRPr="008E2ACA" w:rsidRDefault="00545920" w:rsidP="00545920">
      <w:pPr>
        <w:pStyle w:val="BodyText"/>
        <w:numPr>
          <w:ilvl w:val="0"/>
          <w:numId w:val="48"/>
        </w:numPr>
        <w:ind w:left="426" w:hanging="426"/>
      </w:pPr>
      <w:r>
        <w:t>Emergency response systems including shutdowns, firefighting systems (FM200, CO2, Foam, Water Mist)</w:t>
      </w:r>
    </w:p>
    <w:p w14:paraId="72CE99D4" w14:textId="77777777" w:rsidR="00545920" w:rsidRPr="008E2ACA" w:rsidRDefault="00545920" w:rsidP="00545920">
      <w:pPr>
        <w:pStyle w:val="BodyText"/>
        <w:numPr>
          <w:ilvl w:val="0"/>
          <w:numId w:val="48"/>
        </w:numPr>
        <w:ind w:left="426" w:hanging="426"/>
      </w:pPr>
      <w:r w:rsidRPr="008E2ACA">
        <w:t xml:space="preserve">Electrical connectors; </w:t>
      </w:r>
    </w:p>
    <w:p w14:paraId="7AF0423D" w14:textId="77777777" w:rsidR="00545920" w:rsidRPr="008E2ACA" w:rsidRDefault="00545920" w:rsidP="00545920">
      <w:pPr>
        <w:pStyle w:val="BodyText"/>
        <w:numPr>
          <w:ilvl w:val="0"/>
          <w:numId w:val="48"/>
        </w:numPr>
        <w:ind w:left="426" w:hanging="426"/>
      </w:pPr>
      <w:r w:rsidRPr="008E2ACA">
        <w:t xml:space="preserve">Fuel and hydraulic systems (potential fire, pollution, loss of control); </w:t>
      </w:r>
    </w:p>
    <w:p w14:paraId="6E2A1179" w14:textId="77777777" w:rsidR="00545920" w:rsidRPr="008E2ACA" w:rsidRDefault="00545920" w:rsidP="00545920">
      <w:pPr>
        <w:pStyle w:val="BodyText"/>
        <w:numPr>
          <w:ilvl w:val="0"/>
          <w:numId w:val="48"/>
        </w:numPr>
        <w:ind w:left="426" w:hanging="426"/>
      </w:pPr>
      <w:r w:rsidRPr="008E2ACA">
        <w:t xml:space="preserve">Individual sensors and their power supplies; </w:t>
      </w:r>
    </w:p>
    <w:p w14:paraId="5EED3DC6" w14:textId="77777777" w:rsidR="00545920" w:rsidRPr="008E2ACA" w:rsidRDefault="00545920" w:rsidP="00545920">
      <w:pPr>
        <w:pStyle w:val="BodyText"/>
        <w:numPr>
          <w:ilvl w:val="0"/>
          <w:numId w:val="48"/>
        </w:numPr>
        <w:ind w:left="426" w:hanging="426"/>
      </w:pPr>
      <w:r w:rsidRPr="008E2ACA">
        <w:t xml:space="preserve">Individual actuators and their power supplies; </w:t>
      </w:r>
    </w:p>
    <w:p w14:paraId="4E67C7A5" w14:textId="77777777" w:rsidR="00545920" w:rsidRPr="008E2ACA" w:rsidRDefault="00545920" w:rsidP="00545920">
      <w:pPr>
        <w:pStyle w:val="BodyText"/>
        <w:numPr>
          <w:ilvl w:val="0"/>
          <w:numId w:val="48"/>
        </w:numPr>
        <w:ind w:left="426" w:hanging="426"/>
      </w:pPr>
      <w:r w:rsidRPr="008E2ACA">
        <w:t xml:space="preserve">Communication systems; </w:t>
      </w:r>
    </w:p>
    <w:p w14:paraId="7E62E24C" w14:textId="77777777" w:rsidR="00545920" w:rsidRPr="008E2ACA" w:rsidRDefault="00545920" w:rsidP="00545920">
      <w:pPr>
        <w:pStyle w:val="BodyText"/>
        <w:numPr>
          <w:ilvl w:val="0"/>
          <w:numId w:val="48"/>
        </w:numPr>
        <w:ind w:left="426" w:hanging="426"/>
      </w:pPr>
      <w:r w:rsidRPr="008E2ACA">
        <w:t xml:space="preserve">The platform control system (including autopilots and Collision Avoidance systems); </w:t>
      </w:r>
    </w:p>
    <w:p w14:paraId="32908A40" w14:textId="77777777" w:rsidR="00545920" w:rsidRPr="008E2ACA" w:rsidRDefault="00545920" w:rsidP="00545920">
      <w:pPr>
        <w:pStyle w:val="BodyText"/>
        <w:numPr>
          <w:ilvl w:val="0"/>
          <w:numId w:val="48"/>
        </w:numPr>
        <w:ind w:left="426" w:hanging="426"/>
      </w:pPr>
      <w:r w:rsidRPr="008E2ACA">
        <w:t xml:space="preserve">The autonomy processor(s), i.e. the interpretation and decision-making system which takes in sensor data and takes decisions on what control actions to take. This may be done on board, off-board, or as a combination of these; </w:t>
      </w:r>
    </w:p>
    <w:p w14:paraId="6E1490D7" w14:textId="77777777" w:rsidR="00545920" w:rsidRPr="008E2ACA" w:rsidRDefault="00545920" w:rsidP="00545920">
      <w:pPr>
        <w:pStyle w:val="Bullet2"/>
        <w:numPr>
          <w:ilvl w:val="0"/>
          <w:numId w:val="96"/>
        </w:numPr>
      </w:pPr>
      <w:r w:rsidRPr="008E2ACA">
        <w:t xml:space="preserve">Signalling and lighting; </w:t>
      </w:r>
    </w:p>
    <w:p w14:paraId="26056EE9" w14:textId="77777777" w:rsidR="00545920" w:rsidRPr="008E2ACA" w:rsidRDefault="00545920" w:rsidP="00545920">
      <w:pPr>
        <w:pStyle w:val="Bullet2"/>
        <w:numPr>
          <w:ilvl w:val="0"/>
          <w:numId w:val="96"/>
        </w:numPr>
      </w:pPr>
      <w:r w:rsidRPr="008E2ACA">
        <w:t xml:space="preserve">Data quality or inconsistency. </w:t>
      </w:r>
    </w:p>
    <w:p w14:paraId="397C9C37" w14:textId="77777777" w:rsidR="00545920" w:rsidRPr="008E2ACA" w:rsidRDefault="00545920" w:rsidP="00545920">
      <w:pPr>
        <w:pStyle w:val="BodyText"/>
      </w:pPr>
      <w:r w:rsidRPr="008E2ACA">
        <w:t xml:space="preserve">The RA </w:t>
      </w:r>
      <w:r>
        <w:t>should</w:t>
      </w:r>
      <w:r w:rsidRPr="008E2ACA">
        <w:t xml:space="preserve"> be able to show that the MASS is able to be operated to a tolerably safe level, ideally proven to be as safe as an equivalent manned counterpart (i.e. similar size and carrying similar payload / cargo). </w:t>
      </w:r>
    </w:p>
    <w:p w14:paraId="7C81ACF7" w14:textId="77777777" w:rsidR="00545920" w:rsidRPr="008E2ACA" w:rsidRDefault="00545920" w:rsidP="0054592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15D56868" w14:textId="77777777" w:rsidR="00545920" w:rsidRPr="008E2ACA" w:rsidRDefault="00545920" w:rsidP="00545920">
      <w:pPr>
        <w:pStyle w:val="BodyText"/>
      </w:pPr>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477D087B" w14:textId="77777777" w:rsidR="003C28CE" w:rsidRPr="003C28CE" w:rsidRDefault="003C28CE" w:rsidP="003C28CE">
      <w:pPr>
        <w:pStyle w:val="BodyText"/>
      </w:pPr>
    </w:p>
    <w:p w14:paraId="71C76101" w14:textId="77777777" w:rsidR="00CF6EC7" w:rsidRPr="00CF6EC7" w:rsidRDefault="00CF6EC7" w:rsidP="00CF6EC7">
      <w:pPr>
        <w:pStyle w:val="BodyText"/>
      </w:pPr>
    </w:p>
    <w:p w14:paraId="66771DAB" w14:textId="77777777" w:rsidR="009A706B" w:rsidRDefault="009A706B" w:rsidP="005A6F84">
      <w:pPr>
        <w:pStyle w:val="Heading2"/>
        <w:rPr>
          <w:caps w:val="0"/>
        </w:rPr>
      </w:pPr>
      <w:bookmarkStart w:id="371" w:name="_Toc111186839"/>
      <w:r>
        <w:rPr>
          <w:caps w:val="0"/>
        </w:rPr>
        <w:t>Maintenance of MASS and Equipment</w:t>
      </w:r>
      <w:bookmarkEnd w:id="371"/>
    </w:p>
    <w:p w14:paraId="53BBEF70" w14:textId="77777777" w:rsidR="00CF6EC7" w:rsidRDefault="00CF6EC7" w:rsidP="00CF6EC7">
      <w:pPr>
        <w:pStyle w:val="Heading2separationline"/>
        <w:rPr>
          <w:ins w:id="372" w:author="Jillian Carson-Jackson" w:date="2022-08-12T08:05:00Z"/>
        </w:rPr>
      </w:pPr>
    </w:p>
    <w:p w14:paraId="0DAA751F" w14:textId="6234FDE7" w:rsidR="00F24970" w:rsidRDefault="00533097" w:rsidP="00F24970">
      <w:pPr>
        <w:pStyle w:val="BodyText"/>
        <w:rPr>
          <w:ins w:id="373" w:author="Jillian Carson-Jackson" w:date="2022-08-12T08:05:00Z"/>
        </w:rPr>
      </w:pPr>
      <w:ins w:id="374" w:author="Jillian Carson-Jackson" w:date="2022-08-12T08:05:00Z">
        <w:r>
          <w:t>[</w:t>
        </w:r>
        <w:r w:rsidR="003F613D">
          <w:t>other input?]</w:t>
        </w:r>
      </w:ins>
    </w:p>
    <w:p w14:paraId="08782404" w14:textId="77777777" w:rsidR="00533097" w:rsidRPr="008E2ACA" w:rsidRDefault="00533097" w:rsidP="00533097">
      <w:pPr>
        <w:pStyle w:val="BodyText"/>
        <w:rPr>
          <w:color w:val="000000" w:themeColor="text1"/>
        </w:rPr>
      </w:pPr>
      <w:commentRangeStart w:id="375"/>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375"/>
      <w:r w:rsidR="003F613D">
        <w:rPr>
          <w:rStyle w:val="CommentReference"/>
        </w:rPr>
        <w:commentReference w:id="375"/>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040A7191" w14:textId="77777777" w:rsidR="00533097" w:rsidRPr="008E2ACA" w:rsidRDefault="00533097" w:rsidP="00533097">
      <w:pPr>
        <w:pStyle w:val="BodyText"/>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1FB37F6D" w14:textId="77777777" w:rsidR="00533097" w:rsidRPr="008E2ACA" w:rsidRDefault="00533097" w:rsidP="00533097">
      <w:pPr>
        <w:pStyle w:val="BodyText"/>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442C3178"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Inspections are held at</w:t>
      </w:r>
      <w:r w:rsidRPr="008E2ACA">
        <w:rPr>
          <w:color w:val="000000" w:themeColor="text1"/>
          <w:spacing w:val="-1"/>
        </w:rPr>
        <w:t xml:space="preserve"> </w:t>
      </w:r>
      <w:r w:rsidRPr="008E2ACA">
        <w:rPr>
          <w:color w:val="000000" w:themeColor="text1"/>
        </w:rPr>
        <w:t>appropriate intervals;</w:t>
      </w:r>
    </w:p>
    <w:p w14:paraId="6E729D43"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Any non-conformity is reported, with its possible cause, if known;</w:t>
      </w:r>
    </w:p>
    <w:p w14:paraId="3E07F6EC"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Appropriate corrective action is taken; and</w:t>
      </w:r>
    </w:p>
    <w:p w14:paraId="52987EA5" w14:textId="77777777" w:rsidR="00533097" w:rsidRPr="008E2ACA" w:rsidRDefault="00533097" w:rsidP="00533097">
      <w:pPr>
        <w:pStyle w:val="BodyText"/>
        <w:numPr>
          <w:ilvl w:val="0"/>
          <w:numId w:val="83"/>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3F3F61A6" w14:textId="77777777" w:rsidR="00533097" w:rsidRPr="008E2ACA" w:rsidRDefault="00533097" w:rsidP="00533097">
      <w:pPr>
        <w:pStyle w:val="BodyText"/>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7D91F1BF" w14:textId="77777777" w:rsidR="00533097" w:rsidRPr="008E2ACA" w:rsidRDefault="00533097" w:rsidP="00533097">
      <w:pPr>
        <w:pStyle w:val="BodyText"/>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62F4216C" w14:textId="77777777" w:rsidR="00533097" w:rsidRPr="008E2ACA" w:rsidRDefault="00533097" w:rsidP="00533097">
      <w:pPr>
        <w:pStyle w:val="BodyText"/>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4AB321F2"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552A2877" w14:textId="77777777" w:rsidR="00533097" w:rsidRPr="008E2ACA" w:rsidRDefault="00533097" w:rsidP="00533097">
      <w:pPr>
        <w:pStyle w:val="BodyText"/>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4D5F381E" w14:textId="77777777" w:rsidR="00533097" w:rsidRPr="008E2ACA" w:rsidRDefault="00533097" w:rsidP="00533097">
      <w:pPr>
        <w:pStyle w:val="BodyText"/>
        <w:rPr>
          <w:color w:val="000000" w:themeColor="text1"/>
        </w:rPr>
      </w:pPr>
      <w:r w:rsidRPr="008E2ACA">
        <w:rPr>
          <w:color w:val="000000" w:themeColor="text1"/>
          <w:position w:val="-1"/>
        </w:rPr>
        <w:t>MMS.</w:t>
      </w:r>
    </w:p>
    <w:p w14:paraId="439A8658" w14:textId="77777777" w:rsidR="00533097" w:rsidRPr="00F24970" w:rsidRDefault="00533097" w:rsidP="00932EB2">
      <w:pPr>
        <w:pStyle w:val="BodyText"/>
      </w:pPr>
    </w:p>
    <w:p w14:paraId="5A89245E" w14:textId="77777777" w:rsidR="00CF6EC7" w:rsidRPr="00CF6EC7" w:rsidRDefault="00CF6EC7" w:rsidP="00CF6EC7">
      <w:pPr>
        <w:pStyle w:val="BodyText"/>
      </w:pPr>
    </w:p>
    <w:p w14:paraId="02BA0F2D" w14:textId="77777777" w:rsidR="009A706B" w:rsidRDefault="009A706B" w:rsidP="005A6F84">
      <w:pPr>
        <w:pStyle w:val="Heading2"/>
        <w:rPr>
          <w:caps w:val="0"/>
        </w:rPr>
      </w:pPr>
      <w:bookmarkStart w:id="376" w:name="_Toc111186840"/>
      <w:r>
        <w:rPr>
          <w:caps w:val="0"/>
        </w:rPr>
        <w:t>Portrayal of MASS</w:t>
      </w:r>
      <w:bookmarkEnd w:id="376"/>
    </w:p>
    <w:p w14:paraId="0D6C57F9" w14:textId="77777777" w:rsidR="00CF6EC7" w:rsidRDefault="00CF6EC7" w:rsidP="00CF6EC7">
      <w:pPr>
        <w:pStyle w:val="Heading2separationline"/>
      </w:pPr>
    </w:p>
    <w:p w14:paraId="6CA05199" w14:textId="77777777" w:rsidR="00EF1890" w:rsidRPr="008E2ACA" w:rsidRDefault="00EF1890" w:rsidP="00EF1890">
      <w:pPr>
        <w:pStyle w:val="BodyText"/>
      </w:pPr>
      <w:commentRangeStart w:id="377"/>
      <w:r w:rsidRPr="008E2ACA">
        <w:t xml:space="preserve">MASS needs </w:t>
      </w:r>
      <w:commentRangeEnd w:id="377"/>
      <w:r w:rsidR="00847A10">
        <w:rPr>
          <w:rStyle w:val="CommentReference"/>
        </w:rPr>
        <w:commentReference w:id="377"/>
      </w:r>
      <w:r w:rsidRPr="008E2ACA">
        <w:t xml:space="preserve">to be clearly defined and </w:t>
      </w:r>
      <w:commentRangeStart w:id="378"/>
      <w:commentRangeStart w:id="379"/>
      <w:r w:rsidRPr="008E2ACA">
        <w:t>possibly to be observed as such</w:t>
      </w:r>
      <w:commentRangeEnd w:id="378"/>
      <w:r w:rsidRPr="008E2ACA">
        <w:rPr>
          <w:rStyle w:val="CommentReference"/>
        </w:rPr>
        <w:commentReference w:id="378"/>
      </w:r>
      <w:commentRangeEnd w:id="379"/>
      <w:r>
        <w:rPr>
          <w:rStyle w:val="CommentReference"/>
        </w:rPr>
        <w:commentReference w:id="379"/>
      </w:r>
      <w:r w:rsidRPr="008E2ACA">
        <w:t xml:space="preserve">.  Other vessels should have the means for understanding the intention of a MASS manoeuvre.  </w:t>
      </w:r>
    </w:p>
    <w:p w14:paraId="5D675C0F" w14:textId="77777777" w:rsidR="00EF1890" w:rsidRPr="008E2ACA" w:rsidRDefault="00EF1890" w:rsidP="00EF1890">
      <w:pPr>
        <w:pStyle w:val="Heading3"/>
        <w:keepNext w:val="0"/>
        <w:keepLines w:val="0"/>
        <w:ind w:left="993" w:hanging="993"/>
      </w:pPr>
      <w:bookmarkStart w:id="380" w:name="_Toc98334459"/>
      <w:bookmarkStart w:id="381" w:name="_Toc111186841"/>
      <w:r w:rsidRPr="008E2ACA">
        <w:t xml:space="preserve">On ECDIS/radar/charts/ the ship itself </w:t>
      </w:r>
      <w:commentRangeStart w:id="382"/>
      <w:r w:rsidRPr="008E2ACA">
        <w:t>(lanterns, aka submarine)</w:t>
      </w:r>
      <w:commentRangeEnd w:id="382"/>
      <w:r w:rsidRPr="008E2ACA">
        <w:commentReference w:id="382"/>
      </w:r>
      <w:bookmarkEnd w:id="380"/>
      <w:bookmarkEnd w:id="381"/>
    </w:p>
    <w:p w14:paraId="6143807E" w14:textId="77777777" w:rsidR="00EF1890" w:rsidRPr="008E2ACA" w:rsidRDefault="00EF1890" w:rsidP="00EF1890">
      <w:pPr>
        <w:pStyle w:val="BodyText"/>
      </w:pPr>
      <w:r w:rsidRPr="008E2ACA">
        <w:rPr>
          <w:rFonts w:ascii="Calibri" w:hAnsi="Calibri" w:cs="Calibri"/>
        </w:rPr>
        <w:t xml:space="preserve">MASS will require updates in IMO, </w:t>
      </w:r>
      <w:bookmarkStart w:id="383" w:name="_Toc350169529"/>
      <w:bookmarkStart w:id="384" w:name="_Toc352771243"/>
      <w:bookmarkStart w:id="385" w:name="_Toc356482087"/>
      <w:bookmarkStart w:id="386" w:name="_Toc358287859"/>
      <w:bookmarkStart w:id="387" w:name="_Toc376426565"/>
      <w:bookmarkStart w:id="388" w:name="_Toc379892946"/>
      <w:bookmarkStart w:id="389"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383"/>
      <w:bookmarkEnd w:id="384"/>
      <w:bookmarkEnd w:id="385"/>
      <w:bookmarkEnd w:id="386"/>
      <w:bookmarkEnd w:id="387"/>
      <w:bookmarkEnd w:id="388"/>
      <w:bookmarkEnd w:id="389"/>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390" w:name="_Toc350169526"/>
      <w:r w:rsidRPr="008E2ACA">
        <w:rPr>
          <w:rFonts w:ascii="Calibri" w:hAnsi="Calibri" w:cs="Calibri"/>
          <w:color w:val="000000"/>
        </w:rPr>
        <w:t>International Hydrographic Organisation</w:t>
      </w:r>
      <w:bookmarkEnd w:id="390"/>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391"/>
      <w:r w:rsidRPr="008E2ACA">
        <w:t>developed</w:t>
      </w:r>
      <w:commentRangeEnd w:id="391"/>
      <w:r w:rsidRPr="008E2ACA">
        <w:rPr>
          <w:rStyle w:val="CommentReference"/>
        </w:rPr>
        <w:commentReference w:id="391"/>
      </w:r>
      <w:r w:rsidRPr="008E2ACA">
        <w:t xml:space="preserve">. </w:t>
      </w:r>
    </w:p>
    <w:p w14:paraId="75A541D4" w14:textId="77777777" w:rsidR="00EF1890" w:rsidRPr="008E2ACA" w:rsidRDefault="00EF1890" w:rsidP="00EF1890">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r w:rsidRPr="008E2ACA">
        <w:lastRenderedPageBreak/>
        <w:t>Particular consideration should be given to MASS when navigating in areas with a mix of traffic, MASS and non-MASS vessels, including smaller crafts/non-SOLAS ships.</w:t>
      </w:r>
    </w:p>
    <w:p w14:paraId="5FDB5CF9" w14:textId="77777777" w:rsidR="00EF1890" w:rsidRPr="008E2ACA" w:rsidRDefault="00EF1890" w:rsidP="00EF1890">
      <w:pPr>
        <w:pStyle w:val="Heading3"/>
        <w:keepNext w:val="0"/>
        <w:keepLines w:val="0"/>
        <w:ind w:left="993" w:hanging="993"/>
      </w:pPr>
      <w:bookmarkStart w:id="392" w:name="_Toc98334460"/>
      <w:bookmarkStart w:id="393" w:name="_Toc111186842"/>
      <w:r w:rsidRPr="008E2ACA">
        <w:t>Designated routes on charts</w:t>
      </w:r>
      <w:bookmarkEnd w:id="392"/>
      <w:bookmarkEnd w:id="393"/>
    </w:p>
    <w:p w14:paraId="7D8A9924" w14:textId="77777777" w:rsidR="00EF1890" w:rsidRDefault="00EF1890" w:rsidP="00EF1890">
      <w:pPr>
        <w:pStyle w:val="BodyText"/>
      </w:pPr>
      <w:r>
        <w:t xml:space="preserve">Should MASS vessels be treated differently than normal </w:t>
      </w:r>
      <w:commentRangeStart w:id="394"/>
      <w:r>
        <w:t>vessels</w:t>
      </w:r>
      <w:commentRangeEnd w:id="394"/>
      <w:r>
        <w:rPr>
          <w:rStyle w:val="CommentReference"/>
        </w:rPr>
        <w:commentReference w:id="394"/>
      </w:r>
      <w:r>
        <w:t xml:space="preserve">?  </w:t>
      </w:r>
    </w:p>
    <w:p w14:paraId="4921EE5E" w14:textId="77777777" w:rsidR="00EF1890" w:rsidRDefault="00EF1890" w:rsidP="00EF1890">
      <w:pPr>
        <w:pStyle w:val="BodyText"/>
      </w:pPr>
      <w:r>
        <w:t>In some congested waters it may not be possible to designate special routes for MASS vessels.</w:t>
      </w:r>
    </w:p>
    <w:p w14:paraId="35C26264" w14:textId="77777777" w:rsidR="00EF1890" w:rsidRDefault="00EF1890" w:rsidP="00EF1890">
      <w:pPr>
        <w:pStyle w:val="BodyText"/>
      </w:pPr>
      <w:r w:rsidRPr="00CE0282">
        <w:rPr>
          <w:highlight w:val="yellow"/>
        </w:rPr>
        <w:t>???</w:t>
      </w:r>
    </w:p>
    <w:p w14:paraId="77D01C64" w14:textId="77777777" w:rsidR="00CF6EC7" w:rsidRPr="00CF6EC7" w:rsidRDefault="00CF6EC7" w:rsidP="00CF6EC7">
      <w:pPr>
        <w:pStyle w:val="BodyText"/>
      </w:pPr>
    </w:p>
    <w:p w14:paraId="5CB0FD54" w14:textId="77777777" w:rsidR="00CF6EC7" w:rsidRPr="00CF6EC7" w:rsidRDefault="00CF6EC7" w:rsidP="00CF6EC7">
      <w:pPr>
        <w:pStyle w:val="BodyText"/>
      </w:pPr>
    </w:p>
    <w:p w14:paraId="453E0344" w14:textId="72614C27" w:rsidR="00CD6859" w:rsidRDefault="008E05E5" w:rsidP="00CD6859">
      <w:pPr>
        <w:pStyle w:val="Heading3"/>
        <w:rPr>
          <w:caps/>
        </w:rPr>
      </w:pPr>
      <w:bookmarkStart w:id="395" w:name="_Toc111186843"/>
      <w:r>
        <w:rPr>
          <w:caps/>
        </w:rPr>
        <w:t>MASS developments in IHO</w:t>
      </w:r>
      <w:bookmarkEnd w:id="395"/>
    </w:p>
    <w:p w14:paraId="23B5ECF0" w14:textId="77777777" w:rsidR="008E05E5" w:rsidRDefault="008E05E5" w:rsidP="008E05E5">
      <w:pPr>
        <w:rPr>
          <w:caps/>
        </w:rPr>
      </w:pPr>
    </w:p>
    <w:p w14:paraId="58F0DED3" w14:textId="77777777" w:rsidR="008E05E5" w:rsidRDefault="008E05E5" w:rsidP="008E05E5">
      <w:pPr>
        <w:rPr>
          <w:caps/>
        </w:rPr>
      </w:pPr>
    </w:p>
    <w:p w14:paraId="36E4F3F6" w14:textId="4F2B252D" w:rsidR="009A706B" w:rsidRDefault="009A706B" w:rsidP="005A6F84">
      <w:pPr>
        <w:pStyle w:val="Heading2"/>
        <w:rPr>
          <w:caps w:val="0"/>
        </w:rPr>
      </w:pPr>
      <w:bookmarkStart w:id="396" w:name="_Toc111186844"/>
      <w:r>
        <w:rPr>
          <w:caps w:val="0"/>
        </w:rPr>
        <w:t>Situational Awareness</w:t>
      </w:r>
      <w:bookmarkEnd w:id="396"/>
    </w:p>
    <w:p w14:paraId="17343286" w14:textId="77777777" w:rsidR="00CF6EC7" w:rsidRDefault="00CF6EC7" w:rsidP="00CF6EC7">
      <w:pPr>
        <w:pStyle w:val="Heading2separationline"/>
      </w:pPr>
    </w:p>
    <w:p w14:paraId="6C48A9F4" w14:textId="77777777" w:rsidR="001C39B7" w:rsidRPr="008E2ACA" w:rsidRDefault="001C39B7" w:rsidP="001C39B7">
      <w:pPr>
        <w:pStyle w:val="BodyText"/>
      </w:pPr>
      <w:commentRangeStart w:id="397"/>
      <w:r w:rsidRPr="008E2ACA">
        <w:t xml:space="preserve">A situational </w:t>
      </w:r>
      <w:commentRangeEnd w:id="397"/>
      <w:r>
        <w:rPr>
          <w:rStyle w:val="CommentReference"/>
        </w:rPr>
        <w:commentReference w:id="397"/>
      </w:r>
      <w:r w:rsidRPr="008E2ACA">
        <w:t>awareness and control system for a MASS can include the onboard sensors and offboard information sources (audio and visual), communications links and control logic that allow the MASS to operate safely.</w:t>
      </w:r>
    </w:p>
    <w:p w14:paraId="3AACD83F" w14:textId="77777777" w:rsidR="001C39B7" w:rsidRPr="008E2ACA" w:rsidRDefault="001C39B7" w:rsidP="001C39B7">
      <w:pPr>
        <w:pStyle w:val="BodyText"/>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13F0C43A" w14:textId="77777777" w:rsidR="001C39B7" w:rsidRPr="008E2ACA" w:rsidRDefault="001C39B7" w:rsidP="001C39B7">
      <w:pPr>
        <w:pStyle w:val="BodyText"/>
      </w:pPr>
      <w:r w:rsidRPr="008E2ACA">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p>
    <w:p w14:paraId="16A4A8A9" w14:textId="77777777" w:rsidR="001C39B7" w:rsidRPr="008E2ACA" w:rsidRDefault="001C39B7" w:rsidP="001C39B7">
      <w:pPr>
        <w:pStyle w:val="BodyText"/>
      </w:pPr>
      <w:r w:rsidRPr="008E2ACA">
        <w:t xml:space="preserve">Operators, including RCC operators </w:t>
      </w:r>
      <w:r>
        <w:t>should</w:t>
      </w:r>
      <w:r w:rsidRPr="008E2ACA">
        <w:t xml:space="preserve"> be provided with adequate access, information and instructions for the safe operation and maintenance of the control system. </w:t>
      </w:r>
    </w:p>
    <w:p w14:paraId="45E708BA" w14:textId="77777777" w:rsidR="001C39B7" w:rsidRPr="008E2ACA" w:rsidRDefault="001C39B7" w:rsidP="001C39B7">
      <w:pPr>
        <w:pStyle w:val="BodyText"/>
      </w:pPr>
      <w:r w:rsidRPr="008E2ACA">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8E2ACA" w:rsidRDefault="001C39B7" w:rsidP="001C39B7">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6F0CF1ED" w14:textId="77777777" w:rsidR="001C39B7" w:rsidRPr="008E2ACA" w:rsidRDefault="001C39B7" w:rsidP="001C39B7">
      <w:pPr>
        <w:pStyle w:val="BodyTex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5EAA0D54" w14:textId="77777777" w:rsidR="001C39B7" w:rsidRPr="008E2ACA" w:rsidRDefault="001C39B7" w:rsidP="001C39B7">
      <w:pPr>
        <w:pStyle w:val="BodyText"/>
        <w:numPr>
          <w:ilvl w:val="0"/>
          <w:numId w:val="97"/>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3CCE2FA6" w14:textId="77777777" w:rsidR="001C39B7" w:rsidRPr="008E2ACA" w:rsidRDefault="001C39B7" w:rsidP="001C39B7">
      <w:pPr>
        <w:pStyle w:val="BodyText"/>
        <w:numPr>
          <w:ilvl w:val="0"/>
          <w:numId w:val="97"/>
        </w:numPr>
        <w:ind w:left="426" w:hanging="426"/>
      </w:pPr>
      <w:r w:rsidRPr="008E2ACA">
        <w:t xml:space="preserve">Sea state (may be measured using pitch and roll sensors); </w:t>
      </w:r>
    </w:p>
    <w:p w14:paraId="4D06CEDE" w14:textId="77777777" w:rsidR="001C39B7" w:rsidRPr="008E2ACA" w:rsidRDefault="001C39B7" w:rsidP="001C39B7">
      <w:pPr>
        <w:pStyle w:val="BodyText"/>
        <w:numPr>
          <w:ilvl w:val="0"/>
          <w:numId w:val="97"/>
        </w:numPr>
        <w:ind w:left="426" w:hanging="426"/>
      </w:pPr>
      <w:r w:rsidRPr="008E2ACA">
        <w:t xml:space="preserve">Wind speed and direction; </w:t>
      </w:r>
    </w:p>
    <w:p w14:paraId="193AF324" w14:textId="77777777" w:rsidR="001C39B7" w:rsidRPr="008E2ACA" w:rsidRDefault="001C39B7" w:rsidP="001C39B7">
      <w:pPr>
        <w:pStyle w:val="BodyText"/>
        <w:numPr>
          <w:ilvl w:val="0"/>
          <w:numId w:val="97"/>
        </w:numPr>
        <w:ind w:left="426" w:hanging="426"/>
      </w:pPr>
      <w:r w:rsidRPr="008E2ACA">
        <w:t xml:space="preserve">Depth below keel; </w:t>
      </w:r>
    </w:p>
    <w:p w14:paraId="058E736A" w14:textId="77777777" w:rsidR="001C39B7" w:rsidRPr="008E2ACA" w:rsidRDefault="001C39B7" w:rsidP="001C39B7">
      <w:pPr>
        <w:pStyle w:val="BodyText"/>
        <w:numPr>
          <w:ilvl w:val="0"/>
          <w:numId w:val="97"/>
        </w:numPr>
        <w:ind w:left="426" w:hanging="426"/>
      </w:pPr>
      <w:r w:rsidRPr="008E2ACA">
        <w:t xml:space="preserve">Radar targets, and automatic target tracking; </w:t>
      </w:r>
    </w:p>
    <w:p w14:paraId="44EE59FD" w14:textId="77777777" w:rsidR="001C39B7" w:rsidRPr="008E2ACA" w:rsidRDefault="001C39B7" w:rsidP="001C39B7">
      <w:pPr>
        <w:pStyle w:val="BodyText"/>
        <w:numPr>
          <w:ilvl w:val="0"/>
          <w:numId w:val="97"/>
        </w:numPr>
        <w:ind w:left="426" w:hanging="426"/>
      </w:pPr>
      <w:r w:rsidRPr="008E2ACA">
        <w:lastRenderedPageBreak/>
        <w:t xml:space="preserve">Sound signals; </w:t>
      </w:r>
    </w:p>
    <w:p w14:paraId="06FF0665" w14:textId="77777777" w:rsidR="001C39B7" w:rsidRPr="008E2ACA" w:rsidRDefault="001C39B7" w:rsidP="001C39B7">
      <w:pPr>
        <w:pStyle w:val="BodyText"/>
        <w:numPr>
          <w:ilvl w:val="0"/>
          <w:numId w:val="97"/>
        </w:numPr>
        <w:ind w:left="426" w:hanging="426"/>
      </w:pPr>
      <w:r w:rsidRPr="008E2ACA">
        <w:t xml:space="preserve">Visual signals, such as shapes, carried by other vessels or navigational marks; </w:t>
      </w:r>
    </w:p>
    <w:p w14:paraId="00A50F1C" w14:textId="77777777" w:rsidR="001C39B7" w:rsidRPr="008E2ACA" w:rsidRDefault="001C39B7" w:rsidP="001C39B7">
      <w:pPr>
        <w:pStyle w:val="BodyText"/>
        <w:numPr>
          <w:ilvl w:val="0"/>
          <w:numId w:val="97"/>
        </w:numPr>
        <w:ind w:left="426" w:hanging="426"/>
      </w:pPr>
      <w:r w:rsidRPr="008E2ACA">
        <w:t xml:space="preserve">VHF capability to receive and transmit messages; </w:t>
      </w:r>
    </w:p>
    <w:p w14:paraId="57416469" w14:textId="77777777" w:rsidR="001C39B7" w:rsidRPr="008E2ACA" w:rsidRDefault="001C39B7" w:rsidP="001C39B7">
      <w:pPr>
        <w:pStyle w:val="BodyText"/>
        <w:numPr>
          <w:ilvl w:val="0"/>
          <w:numId w:val="97"/>
        </w:numPr>
        <w:ind w:left="426" w:hanging="426"/>
      </w:pPr>
      <w:r w:rsidRPr="008E2ACA">
        <w:t>Relatively small floating objects that may reasonably be expected to be found in the area of operation.</w:t>
      </w:r>
    </w:p>
    <w:p w14:paraId="02B5F5AD" w14:textId="77777777" w:rsidR="001C39B7" w:rsidRPr="008E2ACA" w:rsidRDefault="001C39B7" w:rsidP="001C39B7">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199EB183" w14:textId="77777777" w:rsidR="001C39B7" w:rsidRPr="008E2ACA" w:rsidRDefault="001C39B7" w:rsidP="001C39B7">
      <w:pPr>
        <w:pStyle w:val="BodyText"/>
        <w:numPr>
          <w:ilvl w:val="0"/>
          <w:numId w:val="97"/>
        </w:numPr>
        <w:ind w:left="426" w:hanging="426"/>
      </w:pPr>
      <w:r w:rsidRPr="008E2ACA">
        <w:t xml:space="preserve">AIS data </w:t>
      </w:r>
    </w:p>
    <w:p w14:paraId="780CA2E4" w14:textId="77777777" w:rsidR="001C39B7" w:rsidRPr="008E2ACA" w:rsidRDefault="001C39B7" w:rsidP="001C39B7">
      <w:pPr>
        <w:pStyle w:val="BodyText"/>
        <w:numPr>
          <w:ilvl w:val="0"/>
          <w:numId w:val="97"/>
        </w:numPr>
        <w:ind w:left="426" w:hanging="426"/>
      </w:pPr>
      <w:r w:rsidRPr="008E2ACA">
        <w:t xml:space="preserve">Weather forecast data </w:t>
      </w:r>
    </w:p>
    <w:p w14:paraId="17D1ED6E" w14:textId="77777777" w:rsidR="001C39B7" w:rsidRPr="008E2ACA" w:rsidRDefault="001C39B7" w:rsidP="001C39B7">
      <w:pPr>
        <w:pStyle w:val="BodyText"/>
        <w:numPr>
          <w:ilvl w:val="0"/>
          <w:numId w:val="97"/>
        </w:numPr>
        <w:ind w:left="426" w:hanging="426"/>
      </w:pPr>
      <w:r w:rsidRPr="008E2ACA">
        <w:t xml:space="preserve">Tidal almanac data. </w:t>
      </w:r>
    </w:p>
    <w:p w14:paraId="6B8E5E50" w14:textId="77777777" w:rsidR="001C39B7" w:rsidRPr="008E2ACA" w:rsidRDefault="001C39B7" w:rsidP="001C39B7">
      <w:pPr>
        <w:pStyle w:val="BodyText"/>
        <w:numPr>
          <w:ilvl w:val="0"/>
          <w:numId w:val="97"/>
        </w:numPr>
        <w:ind w:left="426" w:hanging="426"/>
      </w:pPr>
      <w:r w:rsidRPr="008E2ACA">
        <w:t xml:space="preserve">ENCs </w:t>
      </w:r>
    </w:p>
    <w:p w14:paraId="4FC51C98" w14:textId="77777777" w:rsidR="001C39B7" w:rsidRPr="008E2ACA" w:rsidRDefault="001C39B7" w:rsidP="001C39B7">
      <w:pPr>
        <w:pStyle w:val="BodyText"/>
        <w:numPr>
          <w:ilvl w:val="0"/>
          <w:numId w:val="97"/>
        </w:numPr>
        <w:ind w:left="426" w:hanging="426"/>
      </w:pPr>
      <w:r w:rsidRPr="008E2ACA">
        <w:t xml:space="preserve">High resolution bathymetry </w:t>
      </w:r>
    </w:p>
    <w:p w14:paraId="57E6E509" w14:textId="77777777" w:rsidR="001C39B7" w:rsidRPr="008E2ACA" w:rsidRDefault="001C39B7" w:rsidP="001C39B7">
      <w:pPr>
        <w:pStyle w:val="BodyText"/>
        <w:numPr>
          <w:ilvl w:val="0"/>
          <w:numId w:val="97"/>
        </w:numPr>
        <w:ind w:left="426" w:hanging="426"/>
      </w:pPr>
      <w:r w:rsidRPr="008E2ACA">
        <w:t xml:space="preserve">Environmental Protected Areas </w:t>
      </w:r>
    </w:p>
    <w:p w14:paraId="4FED60BC" w14:textId="77777777" w:rsidR="001C39B7" w:rsidRPr="008E2ACA" w:rsidRDefault="001C39B7" w:rsidP="001C39B7">
      <w:pPr>
        <w:pStyle w:val="BodyText"/>
        <w:numPr>
          <w:ilvl w:val="0"/>
          <w:numId w:val="97"/>
        </w:numPr>
        <w:ind w:left="426" w:hanging="426"/>
      </w:pPr>
      <w:r w:rsidRPr="008E2ACA">
        <w:t xml:space="preserve">Wrecks </w:t>
      </w:r>
    </w:p>
    <w:p w14:paraId="60A4FDA9" w14:textId="77777777" w:rsidR="001C39B7" w:rsidRPr="008E2ACA" w:rsidRDefault="001C39B7" w:rsidP="001C39B7">
      <w:pPr>
        <w:pStyle w:val="BodyText"/>
        <w:numPr>
          <w:ilvl w:val="0"/>
          <w:numId w:val="97"/>
        </w:numPr>
        <w:ind w:left="426" w:hanging="426"/>
      </w:pPr>
      <w:r w:rsidRPr="008E2ACA">
        <w:t xml:space="preserve">Cables </w:t>
      </w:r>
    </w:p>
    <w:p w14:paraId="34A435C8" w14:textId="77777777" w:rsidR="001C39B7" w:rsidRPr="008E2ACA" w:rsidRDefault="001C39B7" w:rsidP="001C39B7">
      <w:pPr>
        <w:pStyle w:val="BodyText"/>
        <w:numPr>
          <w:ilvl w:val="0"/>
          <w:numId w:val="97"/>
        </w:numPr>
        <w:ind w:left="426" w:hanging="426"/>
      </w:pPr>
      <w:r w:rsidRPr="008E2ACA">
        <w:t xml:space="preserve">Anchorage areas </w:t>
      </w:r>
    </w:p>
    <w:p w14:paraId="1D88B4F8" w14:textId="77777777" w:rsidR="00CF6EC7" w:rsidRPr="00CF6EC7" w:rsidRDefault="00CF6EC7" w:rsidP="00CF6EC7">
      <w:pPr>
        <w:pStyle w:val="BodyText"/>
      </w:pPr>
    </w:p>
    <w:p w14:paraId="6224873D" w14:textId="2DE5D453" w:rsidR="00B767FC" w:rsidRDefault="00B767FC" w:rsidP="00B767FC">
      <w:pPr>
        <w:pStyle w:val="Heading3"/>
        <w:rPr>
          <w:caps/>
        </w:rPr>
      </w:pPr>
      <w:bookmarkStart w:id="398" w:name="_Toc111186845"/>
      <w:r>
        <w:rPr>
          <w:caps/>
        </w:rPr>
        <w:t>Resilience of position</w:t>
      </w:r>
      <w:bookmarkEnd w:id="398"/>
    </w:p>
    <w:p w14:paraId="7F52B2FF" w14:textId="77777777" w:rsidR="00CF6EC7" w:rsidRDefault="00CF6EC7" w:rsidP="00CF6EC7">
      <w:pPr>
        <w:pStyle w:val="BodyText"/>
      </w:pPr>
    </w:p>
    <w:p w14:paraId="57FCB397" w14:textId="77777777" w:rsidR="003D69B4" w:rsidRPr="008E2ACA" w:rsidRDefault="003D69B4" w:rsidP="003D69B4">
      <w:pPr>
        <w:pStyle w:val="BodyText"/>
      </w:pPr>
      <w:commentRangeStart w:id="399"/>
      <w:r w:rsidRPr="008E2ACA">
        <w:t xml:space="preserve">A navigation </w:t>
      </w:r>
      <w:commentRangeEnd w:id="399"/>
      <w:r>
        <w:rPr>
          <w:rStyle w:val="CommentReference"/>
        </w:rPr>
        <w:commentReference w:id="399"/>
      </w:r>
      <w:r w:rsidRPr="008E2ACA">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8E2ACA" w:rsidRDefault="003D69B4" w:rsidP="003D69B4">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8E2ACA" w:rsidRDefault="003D69B4" w:rsidP="003D69B4">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8E2ACA" w:rsidRDefault="003D69B4" w:rsidP="003D69B4">
      <w:pPr>
        <w:pStyle w:val="BodyText"/>
      </w:pPr>
      <w:r w:rsidRPr="008E2ACA">
        <w:t xml:space="preserve">In more complex systems, the use of Inertial Navigation Systems (INS) to bridge the gap between disruptions and outages may be of benefit. </w:t>
      </w:r>
    </w:p>
    <w:p w14:paraId="7CF414F6" w14:textId="77777777" w:rsidR="003D69B4" w:rsidRPr="008E2ACA" w:rsidRDefault="003D69B4" w:rsidP="003D69B4">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8E2ACA" w:rsidRDefault="003D69B4" w:rsidP="003D69B4">
      <w:pPr>
        <w:pStyle w:val="BodyText"/>
      </w:pPr>
      <w:r w:rsidRPr="008E2ACA">
        <w:t xml:space="preserve">Resilience of position finding should be addressed by conducting a Position, Navigation and Timing Risk Assessment. The factors considered should include, but are not limited to: </w:t>
      </w:r>
    </w:p>
    <w:p w14:paraId="1A483450"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5F0BA373"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quality of navigation products, services or data supporting the generation of position finding, and the avoidance of grounding (for example the quality of survey data); </w:t>
      </w:r>
    </w:p>
    <w:p w14:paraId="5C8A4A11"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accuracies; </w:t>
      </w:r>
    </w:p>
    <w:p w14:paraId="40485F78"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33834AA6"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4ED383CB"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2373D325" w14:textId="77777777" w:rsidR="003D69B4" w:rsidRPr="008E2ACA" w:rsidRDefault="003D69B4" w:rsidP="003D69B4">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39226104" w14:textId="77777777" w:rsidR="00AD4938" w:rsidRDefault="00AD4938" w:rsidP="00CF6EC7">
      <w:pPr>
        <w:pStyle w:val="BodyText"/>
      </w:pPr>
    </w:p>
    <w:p w14:paraId="4A932C79" w14:textId="77777777" w:rsidR="00CF6EC7" w:rsidRPr="00CF6EC7" w:rsidRDefault="00CF6EC7" w:rsidP="00CF6EC7">
      <w:pPr>
        <w:pStyle w:val="BodyText"/>
      </w:pPr>
    </w:p>
    <w:p w14:paraId="40234067" w14:textId="7B325568" w:rsidR="00B767FC" w:rsidRDefault="00B767FC" w:rsidP="00B767FC">
      <w:pPr>
        <w:pStyle w:val="Heading3"/>
        <w:rPr>
          <w:caps/>
        </w:rPr>
      </w:pPr>
      <w:bookmarkStart w:id="400" w:name="_Toc111186846"/>
      <w:r>
        <w:rPr>
          <w:caps/>
        </w:rPr>
        <w:t>Data interpretation</w:t>
      </w:r>
      <w:bookmarkEnd w:id="400"/>
    </w:p>
    <w:p w14:paraId="12166C7B" w14:textId="2058B039" w:rsidR="00CF6EC7" w:rsidRDefault="00BC5062" w:rsidP="00CF6EC7">
      <w:pPr>
        <w:pStyle w:val="BodyText"/>
      </w:pPr>
      <w:ins w:id="401" w:author="Jillian Carson-Jackson" w:date="2022-08-12T08:31:00Z">
        <w:r>
          <w:t>[revise to focus on IALA specific aspects?]</w:t>
        </w:r>
      </w:ins>
    </w:p>
    <w:p w14:paraId="7577B76C" w14:textId="77777777" w:rsidR="00D512ED" w:rsidRPr="003E7190" w:rsidRDefault="00D512ED" w:rsidP="00D512ED">
      <w:pPr>
        <w:pStyle w:val="BodyText"/>
        <w:rPr>
          <w:rFonts w:cstheme="minorHAnsi"/>
        </w:rPr>
      </w:pPr>
      <w:commentRangeStart w:id="402"/>
      <w:r w:rsidRPr="003E7190">
        <w:rPr>
          <w:rFonts w:cstheme="minorHAnsi"/>
        </w:rPr>
        <w:t xml:space="preserve">The MASS </w:t>
      </w:r>
      <w:commentRangeEnd w:id="402"/>
      <w:r>
        <w:rPr>
          <w:rStyle w:val="CommentReference"/>
        </w:rPr>
        <w:commentReference w:id="402"/>
      </w:r>
      <w:r w:rsidRPr="003E7190">
        <w:rPr>
          <w:rFonts w:cstheme="minorHAnsi"/>
        </w:rPr>
        <w:t xml:space="preserve">should have at least one of the following: </w:t>
      </w:r>
    </w:p>
    <w:p w14:paraId="0CC4B17C" w14:textId="77777777" w:rsidR="00D512ED" w:rsidRPr="003E7190" w:rsidRDefault="00D512ED" w:rsidP="00D512ED">
      <w:pPr>
        <w:pStyle w:val="BodyText"/>
        <w:numPr>
          <w:ilvl w:val="0"/>
          <w:numId w:val="86"/>
        </w:numPr>
        <w:ind w:left="426" w:hanging="426"/>
        <w:rPr>
          <w:rStyle w:val="BodyTextChar"/>
          <w:rFonts w:eastAsiaTheme="minorEastAsia" w:cstheme="minorHAnsi"/>
          <w:lang w:eastAsia="en-GB"/>
        </w:rPr>
      </w:pPr>
      <w:r w:rsidRPr="003E7190">
        <w:rPr>
          <w:rStyle w:val="BodyTextChar"/>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70D99046" w14:textId="77777777" w:rsidR="00D512ED" w:rsidRPr="003E7190" w:rsidRDefault="00D512ED" w:rsidP="00D512ED">
      <w:pPr>
        <w:pStyle w:val="BodyText"/>
        <w:numPr>
          <w:ilvl w:val="0"/>
          <w:numId w:val="86"/>
        </w:numPr>
        <w:ind w:left="426" w:hanging="426"/>
        <w:rPr>
          <w:rFonts w:cstheme="minorHAnsi"/>
        </w:rPr>
      </w:pPr>
      <w:r w:rsidRPr="003E7190">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6580D067" w14:textId="77777777" w:rsidR="00D512ED" w:rsidRPr="008E2ACA" w:rsidRDefault="00D512ED" w:rsidP="00D512ED">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p>
    <w:p w14:paraId="19C7ECBE" w14:textId="77777777" w:rsidR="00D512ED" w:rsidRPr="008E2ACA" w:rsidRDefault="00D512ED" w:rsidP="00D512ED">
      <w:pPr>
        <w:pStyle w:val="BodyText"/>
        <w:numPr>
          <w:ilvl w:val="0"/>
          <w:numId w:val="87"/>
        </w:numPr>
        <w:ind w:left="426" w:hanging="426"/>
      </w:pPr>
      <w:r w:rsidRPr="008E2ACA">
        <w:t xml:space="preserve">A human operator working in an RCC; </w:t>
      </w:r>
    </w:p>
    <w:p w14:paraId="25D1E907" w14:textId="77777777" w:rsidR="00D512ED" w:rsidRPr="008E2ACA" w:rsidRDefault="00D512ED" w:rsidP="00D512ED">
      <w:pPr>
        <w:pStyle w:val="BodyText"/>
        <w:numPr>
          <w:ilvl w:val="0"/>
          <w:numId w:val="87"/>
        </w:numPr>
        <w:ind w:left="426" w:hanging="426"/>
      </w:pPr>
      <w:r w:rsidRPr="008E2ACA">
        <w:t xml:space="preserve">An on-board or remote automatic system; </w:t>
      </w:r>
    </w:p>
    <w:p w14:paraId="00E56745" w14:textId="77777777" w:rsidR="00D512ED" w:rsidRPr="008E2ACA" w:rsidRDefault="00D512ED" w:rsidP="00D512ED">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7BB77E9B" w14:textId="77777777" w:rsidR="00D512ED" w:rsidRPr="008E2ACA" w:rsidRDefault="00D512ED" w:rsidP="00D512ED">
      <w:pPr>
        <w:pStyle w:val="BodyText"/>
      </w:pPr>
      <w:r w:rsidRPr="008E2ACA">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p>
    <w:p w14:paraId="4980F785" w14:textId="77777777" w:rsidR="00D512ED" w:rsidRPr="008E2ACA" w:rsidRDefault="00D512ED" w:rsidP="00D512ED">
      <w:pPr>
        <w:pStyle w:val="BodyText"/>
        <w:numPr>
          <w:ilvl w:val="0"/>
          <w:numId w:val="88"/>
        </w:numPr>
        <w:ind w:left="426" w:hanging="426"/>
      </w:pPr>
      <w:r w:rsidRPr="008E2ACA">
        <w:t xml:space="preserve">Safe operating limits for sensor data where applicable; </w:t>
      </w:r>
    </w:p>
    <w:p w14:paraId="73A48E64" w14:textId="77777777" w:rsidR="00D512ED" w:rsidRPr="008E2ACA" w:rsidRDefault="00D512ED" w:rsidP="00D512ED">
      <w:pPr>
        <w:pStyle w:val="BodyText"/>
        <w:numPr>
          <w:ilvl w:val="0"/>
          <w:numId w:val="88"/>
        </w:numPr>
        <w:ind w:left="426" w:hanging="426"/>
      </w:pPr>
      <w:r w:rsidRPr="008E2ACA">
        <w:t xml:space="preserve">Permitted geographic area(s) and time window(s) for MASS operation; </w:t>
      </w:r>
    </w:p>
    <w:p w14:paraId="0AF793CF" w14:textId="77777777" w:rsidR="00D512ED" w:rsidRPr="008E2ACA" w:rsidRDefault="00D512ED" w:rsidP="00D512ED">
      <w:pPr>
        <w:pStyle w:val="BodyText"/>
        <w:numPr>
          <w:ilvl w:val="0"/>
          <w:numId w:val="88"/>
        </w:numPr>
        <w:ind w:left="426" w:hanging="426"/>
      </w:pPr>
      <w:r w:rsidRPr="008E2ACA">
        <w:t xml:space="preserve">Expected water depth in relation to geographic position and time; </w:t>
      </w:r>
    </w:p>
    <w:p w14:paraId="56EE1AE1" w14:textId="77777777" w:rsidR="00D512ED" w:rsidRPr="008E2ACA" w:rsidRDefault="00D512ED" w:rsidP="00D512ED">
      <w:pPr>
        <w:pStyle w:val="BodyText"/>
        <w:numPr>
          <w:ilvl w:val="0"/>
          <w:numId w:val="88"/>
        </w:numPr>
        <w:ind w:left="426" w:hanging="426"/>
      </w:pPr>
      <w:r w:rsidRPr="008E2ACA">
        <w:t xml:space="preserve">Expected water current or tidal stream speed and direction in relation to geographic position and time. </w:t>
      </w:r>
    </w:p>
    <w:p w14:paraId="078A09CD" w14:textId="77777777" w:rsidR="00D512ED" w:rsidRPr="008E2ACA" w:rsidRDefault="00D512ED" w:rsidP="00D512ED">
      <w:pPr>
        <w:pStyle w:val="BodyText"/>
      </w:pPr>
      <w:r w:rsidRPr="008E2ACA">
        <w:t xml:space="preserve">Where applicable and deemed necessary the MASS is to be capable of de-conflicting the data presented by different sources (e.g. navigational data and sensor data). </w:t>
      </w:r>
    </w:p>
    <w:p w14:paraId="55A6ABB4" w14:textId="77777777" w:rsidR="00D512ED" w:rsidRPr="008E2ACA" w:rsidRDefault="00D512ED" w:rsidP="00D512ED">
      <w:pPr>
        <w:pStyle w:val="BodyText"/>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6D879E" w14:textId="77777777" w:rsidR="00CF6EC7" w:rsidRPr="00CF6EC7" w:rsidRDefault="00CF6EC7" w:rsidP="00CF6EC7">
      <w:pPr>
        <w:pStyle w:val="BodyText"/>
      </w:pPr>
    </w:p>
    <w:p w14:paraId="088A8D2C" w14:textId="2E9A1247" w:rsidR="00B767FC" w:rsidRDefault="00F02D10" w:rsidP="00B767FC">
      <w:pPr>
        <w:pStyle w:val="Heading3"/>
        <w:rPr>
          <w:caps/>
        </w:rPr>
      </w:pPr>
      <w:bookmarkStart w:id="403" w:name="_Toc111186847"/>
      <w:r>
        <w:rPr>
          <w:caps/>
        </w:rPr>
        <w:t>Monitoring and Control</w:t>
      </w:r>
      <w:bookmarkEnd w:id="403"/>
    </w:p>
    <w:p w14:paraId="67BBF8F2" w14:textId="508EE9E2" w:rsidR="00660EE6" w:rsidRPr="00660EE6" w:rsidRDefault="00660EE6" w:rsidP="00660EE6">
      <w:pPr>
        <w:pStyle w:val="BodyText"/>
      </w:pPr>
      <w:ins w:id="404" w:author="Jillian Carson-Jackson" w:date="2022-08-12T08:33:00Z">
        <w:r>
          <w:t>[ensure this section focuses on IALA specific elements… include section on monitoring that for IALA elements]</w:t>
        </w:r>
      </w:ins>
    </w:p>
    <w:p w14:paraId="7E627361" w14:textId="77777777" w:rsidR="003D6C77" w:rsidRPr="008E2ACA" w:rsidRDefault="003D6C77" w:rsidP="003D6C77">
      <w:pPr>
        <w:pStyle w:val="BodyText"/>
        <w:rPr>
          <w:rFonts w:ascii="Calibri" w:hAnsi="Calibri" w:cs="Calibri"/>
          <w:color w:val="221E1F"/>
        </w:rPr>
      </w:pPr>
      <w:commentRangeStart w:id="405"/>
      <w:r w:rsidRPr="008E2ACA">
        <w:rPr>
          <w:rFonts w:ascii="Calibri" w:hAnsi="Calibri" w:cs="Calibri"/>
          <w:color w:val="221E1F"/>
        </w:rPr>
        <w:t xml:space="preserve">The MASS </w:t>
      </w:r>
      <w:commentRangeEnd w:id="405"/>
      <w:r>
        <w:rPr>
          <w:rStyle w:val="CommentReference"/>
        </w:rPr>
        <w:commentReference w:id="405"/>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1F15AB5"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61ADCD9E"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63B60196"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5867B381" w14:textId="77777777" w:rsidR="003D6C77" w:rsidRPr="008E2ACA" w:rsidRDefault="003D6C77" w:rsidP="003D6C77">
      <w:pPr>
        <w:pStyle w:val="BodyText"/>
        <w:numPr>
          <w:ilvl w:val="0"/>
          <w:numId w:val="89"/>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1D5E37CE"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428F8871" w14:textId="77777777" w:rsidR="003D6C77" w:rsidRPr="008E2ACA" w:rsidRDefault="003D6C77" w:rsidP="003D6C77">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38D733B" w14:textId="77777777" w:rsidR="00F908CC" w:rsidRDefault="00F908CC" w:rsidP="00CF6EC7">
      <w:pPr>
        <w:pStyle w:val="BodyText"/>
      </w:pPr>
    </w:p>
    <w:p w14:paraId="4E176D5B" w14:textId="77777777" w:rsidR="00CF6EC7" w:rsidRPr="00CF6EC7" w:rsidRDefault="00CF6EC7" w:rsidP="00CF6EC7">
      <w:pPr>
        <w:pStyle w:val="BodyText"/>
      </w:pPr>
    </w:p>
    <w:p w14:paraId="18C4234F" w14:textId="598DB732" w:rsidR="00F02D10" w:rsidRDefault="00F02D10" w:rsidP="00D05F04">
      <w:pPr>
        <w:pStyle w:val="Heading3"/>
        <w:rPr>
          <w:caps/>
        </w:rPr>
      </w:pPr>
      <w:bookmarkStart w:id="406" w:name="_Toc111186848"/>
      <w:r>
        <w:rPr>
          <w:caps/>
        </w:rPr>
        <w:t>COLREGS</w:t>
      </w:r>
      <w:bookmarkEnd w:id="406"/>
    </w:p>
    <w:p w14:paraId="6152C9EA" w14:textId="77777777" w:rsidR="00D22F63" w:rsidRPr="008E2ACA" w:rsidRDefault="00D22F63" w:rsidP="00D22F63">
      <w:pPr>
        <w:pStyle w:val="BodyText"/>
        <w:rPr>
          <w:rFonts w:ascii="Calibri" w:hAnsi="Calibri" w:cs="Calibri"/>
          <w:color w:val="221E1F"/>
        </w:rPr>
      </w:pPr>
      <w:commentRangeStart w:id="407"/>
      <w:r w:rsidRPr="008E2ACA">
        <w:rPr>
          <w:rFonts w:ascii="Calibri" w:hAnsi="Calibri" w:cs="Calibri"/>
          <w:color w:val="221E1F"/>
        </w:rPr>
        <w:t xml:space="preserve">The Control </w:t>
      </w:r>
      <w:commentRangeEnd w:id="407"/>
      <w:r>
        <w:rPr>
          <w:rStyle w:val="CommentReference"/>
        </w:rPr>
        <w:commentReference w:id="407"/>
      </w:r>
      <w:r w:rsidRPr="008E2ACA">
        <w:rPr>
          <w:rFonts w:ascii="Calibri" w:hAnsi="Calibri" w:cs="Calibri"/>
          <w:color w:val="221E1F"/>
        </w:rPr>
        <w:t xml:space="preserve">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r w:rsidRPr="008E2ACA">
        <w:rPr>
          <w:rFonts w:ascii="Calibri" w:hAnsi="Calibri" w:cs="Calibri"/>
          <w:color w:val="221E1F"/>
        </w:rPr>
        <w:t xml:space="preserve"> compliance with COLREGS. </w:t>
      </w:r>
    </w:p>
    <w:p w14:paraId="40190B45"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1BD23A2C" w14:textId="77777777" w:rsidR="00D22F63" w:rsidRPr="008E2ACA" w:rsidRDefault="00D22F63" w:rsidP="00D22F63">
      <w:pPr>
        <w:pStyle w:val="BodyText"/>
        <w:rPr>
          <w:rFonts w:ascii="Calibri" w:hAnsi="Calibri" w:cs="Calibri"/>
          <w:color w:val="221E1F"/>
        </w:rPr>
      </w:pPr>
      <w:r w:rsidRPr="008E2ACA">
        <w:rPr>
          <w:rFonts w:ascii="Calibri" w:hAnsi="Calibri" w:cs="Calibri"/>
          <w:color w:val="221E1F"/>
        </w:rPr>
        <w:t xml:space="preserve">Sense and Avoid systems may be deemed necessary: </w:t>
      </w:r>
    </w:p>
    <w:p w14:paraId="6B0E773C" w14:textId="77777777" w:rsidR="00D22F63" w:rsidRPr="008E2ACA" w:rsidRDefault="00D22F63" w:rsidP="00D22F63">
      <w:pPr>
        <w:pStyle w:val="BodyText"/>
        <w:numPr>
          <w:ilvl w:val="0"/>
          <w:numId w:val="90"/>
        </w:numPr>
        <w:ind w:left="426" w:hanging="426"/>
        <w:rPr>
          <w:rFonts w:ascii="Calibri" w:hAnsi="Calibri" w:cs="Calibri"/>
        </w:rPr>
      </w:pPr>
      <w:r w:rsidRPr="008E2ACA">
        <w:rPr>
          <w:rFonts w:ascii="Calibri" w:hAnsi="Calibri" w:cs="Calibri"/>
        </w:rPr>
        <w:t xml:space="preserve">When operating within LOS, as directed by area control authorities; </w:t>
      </w:r>
    </w:p>
    <w:p w14:paraId="25011D0E" w14:textId="77777777" w:rsidR="00D22F63" w:rsidRPr="008E2ACA" w:rsidRDefault="00D22F63" w:rsidP="00D22F63">
      <w:pPr>
        <w:pStyle w:val="BodyText"/>
        <w:numPr>
          <w:ilvl w:val="0"/>
          <w:numId w:val="90"/>
        </w:numPr>
        <w:ind w:left="426" w:hanging="426"/>
        <w:rPr>
          <w:rFonts w:ascii="Calibri" w:hAnsi="Calibri" w:cs="Calibri"/>
          <w:color w:val="000000" w:themeColor="text1"/>
        </w:rPr>
      </w:pPr>
      <w:r w:rsidRPr="008E2ACA">
        <w:rPr>
          <w:rFonts w:ascii="Calibri" w:hAnsi="Calibri" w:cs="Calibri"/>
        </w:rPr>
        <w:t xml:space="preserve">When operating outside LOS. </w:t>
      </w:r>
    </w:p>
    <w:p w14:paraId="270C5369" w14:textId="77777777" w:rsidR="00CF6EC7" w:rsidRDefault="00CF6EC7" w:rsidP="00CF6EC7">
      <w:pPr>
        <w:pStyle w:val="BodyText"/>
      </w:pPr>
    </w:p>
    <w:p w14:paraId="58083965" w14:textId="77777777" w:rsidR="00CF6EC7" w:rsidRPr="00CF6EC7" w:rsidRDefault="00CF6EC7" w:rsidP="00CF6EC7">
      <w:pPr>
        <w:pStyle w:val="BodyText"/>
      </w:pPr>
    </w:p>
    <w:p w14:paraId="3AC229EB" w14:textId="51B53DEF" w:rsidR="00D55A15" w:rsidRDefault="000F2ED4" w:rsidP="00CB1D11">
      <w:pPr>
        <w:pStyle w:val="Heading1"/>
        <w:suppressAutoHyphens/>
        <w:rPr>
          <w:caps w:val="0"/>
        </w:rPr>
      </w:pPr>
      <w:bookmarkStart w:id="408" w:name="_Toc111186849"/>
      <w:r>
        <w:rPr>
          <w:caps w:val="0"/>
        </w:rPr>
        <w:t>MASS Systems</w:t>
      </w:r>
      <w:bookmarkEnd w:id="408"/>
      <w:r>
        <w:rPr>
          <w:caps w:val="0"/>
        </w:rPr>
        <w:t xml:space="preserve"> </w:t>
      </w:r>
    </w:p>
    <w:p w14:paraId="24FFDB7A" w14:textId="77777777" w:rsidR="00CF6EC7" w:rsidRDefault="00CF6EC7" w:rsidP="00CF6EC7">
      <w:pPr>
        <w:pStyle w:val="Heading1separationline"/>
      </w:pPr>
    </w:p>
    <w:p w14:paraId="1F5C793C" w14:textId="15D54E32" w:rsidR="00CF6EC7" w:rsidRPr="00CF6EC7" w:rsidRDefault="00A80352" w:rsidP="00CF6EC7">
      <w:pPr>
        <w:pStyle w:val="BodyText"/>
      </w:pPr>
      <w:ins w:id="409" w:author="Jillian Carson-Jackson" w:date="2022-08-12T08:18:00Z">
        <w:r>
          <w:t>[introductory text]</w:t>
        </w:r>
      </w:ins>
    </w:p>
    <w:p w14:paraId="7107E3E2" w14:textId="0B566349" w:rsidR="000F2ED4" w:rsidRDefault="000F2ED4" w:rsidP="000F2ED4">
      <w:pPr>
        <w:pStyle w:val="Heading2"/>
        <w:rPr>
          <w:caps w:val="0"/>
        </w:rPr>
      </w:pPr>
      <w:bookmarkStart w:id="410" w:name="_Toc111186850"/>
      <w:r>
        <w:rPr>
          <w:caps w:val="0"/>
        </w:rPr>
        <w:t>Navigation Systems</w:t>
      </w:r>
      <w:bookmarkEnd w:id="410"/>
    </w:p>
    <w:p w14:paraId="3C157570" w14:textId="3B283F1D" w:rsidR="00CF6EC7" w:rsidRDefault="00CF6EC7" w:rsidP="00CF6EC7">
      <w:pPr>
        <w:pStyle w:val="Heading2separationline"/>
      </w:pPr>
    </w:p>
    <w:p w14:paraId="0FB0F0E6" w14:textId="77777777" w:rsidR="00B85EFE" w:rsidRPr="008E2ACA" w:rsidRDefault="00B85EFE" w:rsidP="00B85EFE">
      <w:pPr>
        <w:pStyle w:val="BodyText"/>
      </w:pPr>
      <w:commentRangeStart w:id="411"/>
      <w:r w:rsidRPr="008E2ACA">
        <w:t xml:space="preserve">The navigation </w:t>
      </w:r>
      <w:commentRangeEnd w:id="411"/>
      <w:r>
        <w:rPr>
          <w:rStyle w:val="CommentReference"/>
        </w:rPr>
        <w:commentReference w:id="411"/>
      </w:r>
      <w:r w:rsidRPr="008E2ACA">
        <w:t xml:space="preserve">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p>
    <w:p w14:paraId="12166B38" w14:textId="77777777" w:rsidR="00B85EFE" w:rsidRPr="008E2ACA" w:rsidRDefault="00B85EFE" w:rsidP="00B85EFE">
      <w:pPr>
        <w:pStyle w:val="Heading3"/>
        <w:keepNext w:val="0"/>
        <w:keepLines w:val="0"/>
        <w:ind w:left="993" w:hanging="993"/>
      </w:pPr>
      <w:bookmarkStart w:id="412" w:name="_Toc98334472"/>
      <w:bookmarkStart w:id="413" w:name="_Toc111186851"/>
      <w:r w:rsidRPr="008E2ACA">
        <w:t>Functional objectives</w:t>
      </w:r>
      <w:bookmarkEnd w:id="412"/>
      <w:bookmarkEnd w:id="413"/>
    </w:p>
    <w:p w14:paraId="011BF7A6" w14:textId="77777777" w:rsidR="00B85EFE" w:rsidRPr="008E2ACA" w:rsidRDefault="00B85EFE" w:rsidP="00B85EFE">
      <w:pPr>
        <w:pStyle w:val="BodyText"/>
      </w:pPr>
      <w:r w:rsidRPr="008E2ACA">
        <w:lastRenderedPageBreak/>
        <w:t xml:space="preserve">Navigational systems </w:t>
      </w:r>
      <w:r>
        <w:t>should</w:t>
      </w:r>
      <w:r w:rsidRPr="008E2ACA">
        <w:t xml:space="preserve"> identify all navigation hazards, fixed or mobile, and measure and interpret environmental data. </w:t>
      </w:r>
    </w:p>
    <w:p w14:paraId="28F8468A" w14:textId="77777777" w:rsidR="00B85EFE" w:rsidRPr="008E2ACA" w:rsidRDefault="00B85EFE" w:rsidP="00B85EFE">
      <w:pPr>
        <w:pStyle w:val="BodyText"/>
      </w:pPr>
      <w:r w:rsidRPr="008E2ACA">
        <w:t xml:space="preserve">The MASS </w:t>
      </w:r>
      <w:r>
        <w:t>should</w:t>
      </w:r>
      <w:r w:rsidRPr="008E2ACA">
        <w:t xml:space="preserve"> be able to navigate to minimise risk of grounding, collision and environmental impact. </w:t>
      </w:r>
    </w:p>
    <w:p w14:paraId="57B6EE8E" w14:textId="77777777" w:rsidR="00B85EFE" w:rsidRPr="008E2ACA" w:rsidRDefault="00B85EFE" w:rsidP="00B85EFE">
      <w:pPr>
        <w:pStyle w:val="BodyText"/>
      </w:pPr>
      <w:r w:rsidRPr="008E2ACA">
        <w:t xml:space="preserve">The MASS </w:t>
      </w:r>
      <w:r>
        <w:t>should</w:t>
      </w:r>
      <w:r w:rsidRPr="008E2ACA">
        <w:t xml:space="preserve"> be able to communicate its limitations and navigational intentions to other vessels. </w:t>
      </w:r>
    </w:p>
    <w:p w14:paraId="1FEA9B70" w14:textId="77777777" w:rsidR="00B85EFE" w:rsidRPr="008E2ACA" w:rsidRDefault="00B85EFE" w:rsidP="00B85EFE">
      <w:pPr>
        <w:pStyle w:val="BodyText"/>
      </w:pPr>
      <w:r w:rsidRPr="008E2ACA">
        <w:t xml:space="preserve">The navigational systems </w:t>
      </w:r>
      <w:r>
        <w:t>should</w:t>
      </w:r>
      <w:r w:rsidRPr="008E2ACA">
        <w:t xml:space="preserve"> be designed and constructed to: </w:t>
      </w:r>
    </w:p>
    <w:p w14:paraId="0659CB64" w14:textId="77777777" w:rsidR="00B85EFE" w:rsidRPr="008E2ACA" w:rsidRDefault="00B85EFE" w:rsidP="00B85EFE">
      <w:pPr>
        <w:pStyle w:val="BodyText"/>
        <w:numPr>
          <w:ilvl w:val="1"/>
          <w:numId w:val="91"/>
        </w:numPr>
        <w:ind w:left="567" w:hanging="567"/>
      </w:pPr>
      <w:r w:rsidRPr="008E2ACA">
        <w:t xml:space="preserve">Enable their operation in all Reasonably Foreseeable Operating Conditions; </w:t>
      </w:r>
    </w:p>
    <w:p w14:paraId="3DDC7B8B" w14:textId="77777777" w:rsidR="00B85EFE" w:rsidRPr="008E2ACA" w:rsidRDefault="00B85EFE" w:rsidP="00B85EFE">
      <w:pPr>
        <w:pStyle w:val="BodyText"/>
        <w:numPr>
          <w:ilvl w:val="1"/>
          <w:numId w:val="91"/>
        </w:numPr>
        <w:ind w:left="567" w:hanging="567"/>
      </w:pPr>
      <w:r w:rsidRPr="008E2ACA">
        <w:t xml:space="preserve">Operate in a predictable manner with a level of integrity commensurate with operational and safety requirements; </w:t>
      </w:r>
    </w:p>
    <w:p w14:paraId="4E7C5086" w14:textId="77777777" w:rsidR="00B85EFE" w:rsidRPr="008E2ACA" w:rsidRDefault="00B85EFE" w:rsidP="00B85EFE">
      <w:pPr>
        <w:pStyle w:val="BodyText"/>
        <w:numPr>
          <w:ilvl w:val="1"/>
          <w:numId w:val="91"/>
        </w:numPr>
        <w:ind w:left="567" w:hanging="567"/>
      </w:pPr>
      <w:r w:rsidRPr="008E2ACA">
        <w:t xml:space="preserve">Meet requirements for watertight, weathertight and fire integrity; </w:t>
      </w:r>
    </w:p>
    <w:p w14:paraId="1229F408" w14:textId="77777777" w:rsidR="00B85EFE" w:rsidRPr="008E2ACA" w:rsidRDefault="00B85EFE" w:rsidP="00B85EFE">
      <w:pPr>
        <w:pStyle w:val="BodyText"/>
        <w:numPr>
          <w:ilvl w:val="1"/>
          <w:numId w:val="91"/>
        </w:numPr>
        <w:ind w:left="567" w:hanging="567"/>
      </w:pPr>
      <w:r w:rsidRPr="008E2ACA">
        <w:t xml:space="preserve">Minimise the risk of initiating fire and explosion; (e) Enable the maintenance and repair in accordance with the maintenance philosophy. </w:t>
      </w:r>
    </w:p>
    <w:p w14:paraId="6E839817" w14:textId="77777777" w:rsidR="00B85EFE" w:rsidRPr="008E2ACA" w:rsidRDefault="00B85EFE" w:rsidP="00B85EFE">
      <w:pPr>
        <w:pStyle w:val="BodyText"/>
        <w:rPr>
          <w:rFonts w:ascii="Calibri" w:hAnsi="Calibri" w:cs="Calibri"/>
        </w:rPr>
      </w:pPr>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p>
    <w:p w14:paraId="496EAB9B" w14:textId="77777777" w:rsidR="00B85EFE" w:rsidRPr="008E2ACA" w:rsidRDefault="00B85EFE" w:rsidP="00B85EFE">
      <w:pPr>
        <w:pStyle w:val="Heading3"/>
        <w:keepNext w:val="0"/>
        <w:keepLines w:val="0"/>
        <w:ind w:left="993" w:hanging="993"/>
      </w:pPr>
      <w:bookmarkStart w:id="414" w:name="_Toc98334473"/>
      <w:bookmarkStart w:id="415" w:name="_Toc111186852"/>
      <w:r w:rsidRPr="008E2ACA">
        <w:t>Performance requirements</w:t>
      </w:r>
      <w:bookmarkEnd w:id="414"/>
      <w:bookmarkEnd w:id="415"/>
    </w:p>
    <w:p w14:paraId="35BA3FE3" w14:textId="77777777" w:rsidR="00B85EFE" w:rsidRPr="008E2ACA" w:rsidRDefault="00B85EFE" w:rsidP="00B85EFE">
      <w:pPr>
        <w:pStyle w:val="BodyText"/>
      </w:pPr>
      <w:r w:rsidRPr="008E2ACA">
        <w:t xml:space="preserve">The navigation system </w:t>
      </w:r>
      <w:r>
        <w:t>should</w:t>
      </w:r>
      <w:r w:rsidRPr="008E2ACA">
        <w:t xml:space="preserve"> be designed and arranged to meet the required level of integrity established, considering the Autonomy Level, equipment type, function and the effect of flood or fire. </w:t>
      </w:r>
    </w:p>
    <w:p w14:paraId="4531B47E" w14:textId="77777777" w:rsidR="00B85EFE" w:rsidRPr="008E2ACA" w:rsidRDefault="00B85EFE" w:rsidP="00B85EFE">
      <w:pPr>
        <w:pStyle w:val="BodyText"/>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1EE61520" w14:textId="77777777" w:rsidR="00B85EFE" w:rsidRPr="008E2ACA" w:rsidRDefault="00B85EFE" w:rsidP="00B85EFE">
      <w:pPr>
        <w:pStyle w:val="BodyText"/>
      </w:pPr>
      <w:r w:rsidRPr="008E2ACA">
        <w:t xml:space="preserve">Ambient conditions </w:t>
      </w:r>
      <w:r>
        <w:t>should</w:t>
      </w:r>
      <w:r w:rsidRPr="008E2ACA">
        <w:t xml:space="preserve"> be controlled, where required, to suit the operating environment and the navigation system requirements</w:t>
      </w:r>
    </w:p>
    <w:p w14:paraId="7BC52DCF" w14:textId="77777777" w:rsidR="00B85EFE" w:rsidRPr="008E2ACA" w:rsidRDefault="00B85EFE" w:rsidP="00B85EFE">
      <w:pPr>
        <w:pStyle w:val="BodyText"/>
      </w:pPr>
      <w:r w:rsidRPr="008E2ACA">
        <w:t xml:space="preserve">The MASS </w:t>
      </w:r>
      <w:r>
        <w:t>should</w:t>
      </w:r>
      <w:r w:rsidRPr="008E2ACA">
        <w:t>:</w:t>
      </w:r>
    </w:p>
    <w:p w14:paraId="567B5F73" w14:textId="77777777" w:rsidR="00B85EFE" w:rsidRPr="008E2ACA" w:rsidRDefault="00B85EFE" w:rsidP="00B85EFE">
      <w:pPr>
        <w:pStyle w:val="BodyText"/>
        <w:numPr>
          <w:ilvl w:val="0"/>
          <w:numId w:val="92"/>
        </w:numPr>
        <w:ind w:left="567" w:hanging="567"/>
      </w:pPr>
      <w:r w:rsidRPr="008E2ACA">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8E2ACA" w:rsidRDefault="00B85EFE" w:rsidP="00B85EFE">
      <w:pPr>
        <w:pStyle w:val="BodyText"/>
        <w:numPr>
          <w:ilvl w:val="0"/>
          <w:numId w:val="92"/>
        </w:numPr>
        <w:ind w:left="567" w:hanging="567"/>
      </w:pPr>
      <w:r w:rsidRPr="008E2ACA">
        <w:t>Have a means to measure its depth (where applicable), direction and speed</w:t>
      </w:r>
    </w:p>
    <w:p w14:paraId="4B196116" w14:textId="77777777" w:rsidR="00B85EFE" w:rsidRPr="008E2ACA" w:rsidRDefault="00B85EFE" w:rsidP="00B85EFE">
      <w:pPr>
        <w:pStyle w:val="BodyText"/>
        <w:numPr>
          <w:ilvl w:val="0"/>
          <w:numId w:val="92"/>
        </w:numPr>
        <w:ind w:left="567" w:hanging="567"/>
      </w:pPr>
      <w:r w:rsidRPr="008E2ACA">
        <w:t>Have a means to display its manoeuvring limitations.</w:t>
      </w:r>
    </w:p>
    <w:p w14:paraId="27AE5858" w14:textId="77777777" w:rsidR="00B85EFE" w:rsidRPr="008E2ACA" w:rsidRDefault="00B85EFE" w:rsidP="00B85EFE">
      <w:pPr>
        <w:pStyle w:val="BodyText"/>
        <w:numPr>
          <w:ilvl w:val="0"/>
          <w:numId w:val="92"/>
        </w:numPr>
        <w:ind w:left="567" w:hanging="567"/>
      </w:pPr>
      <w:r w:rsidRPr="008E2ACA">
        <w:t xml:space="preserve">Have a means to control its illuminated appearance. </w:t>
      </w:r>
    </w:p>
    <w:p w14:paraId="667FE928" w14:textId="77777777" w:rsidR="00B85EFE" w:rsidRPr="008E2ACA" w:rsidRDefault="00B85EFE" w:rsidP="00B85EFE">
      <w:pPr>
        <w:pStyle w:val="BodyText"/>
        <w:numPr>
          <w:ilvl w:val="0"/>
          <w:numId w:val="92"/>
        </w:numPr>
        <w:ind w:left="567" w:hanging="567"/>
      </w:pPr>
      <w:r w:rsidRPr="008E2ACA">
        <w:t xml:space="preserve">Have a means to communicate with other vessels. </w:t>
      </w:r>
    </w:p>
    <w:p w14:paraId="54207E6B" w14:textId="77777777" w:rsidR="00B85EFE" w:rsidRPr="008E2ACA" w:rsidRDefault="00B85EFE" w:rsidP="00B85EFE">
      <w:pPr>
        <w:pStyle w:val="BodyText"/>
        <w:numPr>
          <w:ilvl w:val="0"/>
          <w:numId w:val="92"/>
        </w:numPr>
        <w:ind w:left="567" w:hanging="567"/>
      </w:pPr>
      <w:r w:rsidRPr="008E2ACA">
        <w:t xml:space="preserve">Have a means to alert other vessels that it is in distress. </w:t>
      </w:r>
    </w:p>
    <w:p w14:paraId="7D9EB55F" w14:textId="77777777" w:rsidR="00B85EFE" w:rsidRPr="008E2ACA" w:rsidRDefault="00B85EFE" w:rsidP="00B85EFE">
      <w:pPr>
        <w:pStyle w:val="BodyText"/>
        <w:numPr>
          <w:ilvl w:val="0"/>
          <w:numId w:val="92"/>
        </w:numPr>
        <w:ind w:left="567" w:hanging="567"/>
      </w:pPr>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p>
    <w:p w14:paraId="4CA0E9EF" w14:textId="77777777" w:rsidR="00B85EFE" w:rsidRPr="008E2ACA" w:rsidRDefault="00B85EFE" w:rsidP="00B85EFE">
      <w:pPr>
        <w:pStyle w:val="BodyText"/>
        <w:numPr>
          <w:ilvl w:val="0"/>
          <w:numId w:val="92"/>
        </w:numPr>
        <w:ind w:left="567" w:hanging="567"/>
      </w:pPr>
      <w:r w:rsidRPr="008E2ACA">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43B495E" w14:textId="77777777" w:rsidR="00B85EFE" w:rsidRPr="008E2ACA" w:rsidRDefault="00B85EFE" w:rsidP="00B85EFE">
      <w:pPr>
        <w:pStyle w:val="BodyText"/>
        <w:numPr>
          <w:ilvl w:val="0"/>
          <w:numId w:val="92"/>
        </w:numPr>
        <w:ind w:left="567" w:hanging="567"/>
      </w:pPr>
      <w:r w:rsidRPr="008E2ACA">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77777777" w:rsidR="00B85EFE" w:rsidRPr="008E2ACA" w:rsidRDefault="00B85EFE" w:rsidP="00B85EFE">
      <w:pPr>
        <w:pStyle w:val="BodyText"/>
        <w:numPr>
          <w:ilvl w:val="0"/>
          <w:numId w:val="92"/>
        </w:numPr>
        <w:ind w:left="567" w:hanging="567"/>
      </w:pPr>
      <w:r w:rsidRPr="008E2ACA">
        <w:lastRenderedPageBreak/>
        <w:t xml:space="preserve">By day and night, in all weathers, </w:t>
      </w:r>
      <w:r>
        <w:t>should</w:t>
      </w:r>
      <w:r w:rsidRPr="008E2ACA">
        <w:t xml:space="preserve"> be able to detect the presence of nearby vessels, monitor their speed and direction and take measures as required to avoid a collision. </w:t>
      </w:r>
    </w:p>
    <w:p w14:paraId="54F1DC89" w14:textId="77777777" w:rsidR="00B85EFE" w:rsidRPr="008E2ACA" w:rsidRDefault="00B85EFE" w:rsidP="00B85EFE">
      <w:pPr>
        <w:pStyle w:val="BodyText"/>
        <w:numPr>
          <w:ilvl w:val="0"/>
          <w:numId w:val="92"/>
        </w:numPr>
        <w:ind w:left="567" w:hanging="567"/>
      </w:pPr>
      <w:r w:rsidRPr="008E2ACA">
        <w:t xml:space="preserve">Always have sufficient power and a means of manoeuvring available to ensure proper control. </w:t>
      </w:r>
    </w:p>
    <w:p w14:paraId="5DA648E3" w14:textId="77777777" w:rsidR="00B85EFE" w:rsidRPr="008E2ACA" w:rsidRDefault="00B85EFE" w:rsidP="00B85EFE">
      <w:pPr>
        <w:pStyle w:val="BodyText"/>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4F471EF4" w14:textId="77777777" w:rsidR="00B85EFE" w:rsidRPr="008E2ACA" w:rsidRDefault="00B85EFE" w:rsidP="00B85EFE">
      <w:pPr>
        <w:pStyle w:val="BodyText"/>
      </w:pPr>
      <w:r w:rsidRPr="008E2ACA">
        <w:t xml:space="preserve">Equipment necessary for the safety of navigation </w:t>
      </w:r>
      <w:r>
        <w:t>should</w:t>
      </w:r>
      <w:r w:rsidRPr="008E2ACA">
        <w:t xml:space="preserve"> be capable of being safely accessed for the purpose of repair and routine maintenance. </w:t>
      </w:r>
    </w:p>
    <w:p w14:paraId="767B6575" w14:textId="77777777" w:rsidR="00B85EFE" w:rsidRPr="008E2ACA" w:rsidRDefault="00B85EFE" w:rsidP="00B85EFE">
      <w:pPr>
        <w:pStyle w:val="BodyText"/>
      </w:pPr>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p>
    <w:p w14:paraId="76F02C24" w14:textId="77777777" w:rsidR="00B85EFE" w:rsidRPr="008E2ACA" w:rsidRDefault="00B85EFE" w:rsidP="00B85EFE">
      <w:pPr>
        <w:pStyle w:val="BodyText"/>
      </w:pPr>
      <w:r w:rsidRPr="008E2ACA">
        <w:t xml:space="preserve">It </w:t>
      </w:r>
      <w:r>
        <w:t>should</w:t>
      </w:r>
      <w:r w:rsidRPr="008E2ACA">
        <w:t xml:space="preserve"> be possible to disable and isolate the Navigation system to allow inspection and maintenance tasks to be safely performed on the MASS. </w:t>
      </w:r>
    </w:p>
    <w:p w14:paraId="76DA5DFB" w14:textId="77777777" w:rsidR="00B85EFE" w:rsidRPr="008E2ACA" w:rsidRDefault="00B85EFE" w:rsidP="00B85EFE">
      <w:pPr>
        <w:pStyle w:val="BodyText"/>
      </w:pPr>
      <w:r w:rsidRPr="008E2ACA">
        <w:t xml:space="preserve"> System diagrams and instructions </w:t>
      </w:r>
      <w:r>
        <w:t>should</w:t>
      </w:r>
      <w:r w:rsidRPr="008E2ACA">
        <w:t xml:space="preserve"> be provided for maintenance of the Navigation system in a language and format that can be understood</w:t>
      </w:r>
    </w:p>
    <w:p w14:paraId="120A1C7F" w14:textId="77777777" w:rsidR="00A80352" w:rsidRPr="00A80352" w:rsidRDefault="00A80352" w:rsidP="00CD1F60">
      <w:pPr>
        <w:pStyle w:val="BodyText"/>
      </w:pPr>
    </w:p>
    <w:p w14:paraId="00E28BB5" w14:textId="77777777" w:rsidR="00CF6EC7" w:rsidRPr="00CF6EC7" w:rsidRDefault="00CF6EC7" w:rsidP="00CF6EC7">
      <w:pPr>
        <w:pStyle w:val="BodyText"/>
      </w:pPr>
    </w:p>
    <w:p w14:paraId="6FCD9B78" w14:textId="402BEB70" w:rsidR="000F2ED4" w:rsidRDefault="000F2ED4" w:rsidP="000F2ED4">
      <w:pPr>
        <w:pStyle w:val="Heading2"/>
        <w:rPr>
          <w:caps w:val="0"/>
        </w:rPr>
      </w:pPr>
      <w:bookmarkStart w:id="416" w:name="_Toc111186853"/>
      <w:r>
        <w:rPr>
          <w:caps w:val="0"/>
        </w:rPr>
        <w:t>Communication Systems</w:t>
      </w:r>
      <w:bookmarkEnd w:id="416"/>
      <w:r>
        <w:rPr>
          <w:caps w:val="0"/>
        </w:rPr>
        <w:t xml:space="preserve"> </w:t>
      </w:r>
    </w:p>
    <w:p w14:paraId="22142084" w14:textId="589B56B9" w:rsidR="00CF6EC7" w:rsidRDefault="00CF6EC7" w:rsidP="00CF6EC7">
      <w:pPr>
        <w:pStyle w:val="Heading2separationline"/>
      </w:pPr>
    </w:p>
    <w:p w14:paraId="149A3452" w14:textId="77777777" w:rsidR="00D400DA" w:rsidRPr="008E2ACA" w:rsidRDefault="00D400DA" w:rsidP="00D400DA">
      <w:pPr>
        <w:pStyle w:val="BodyText"/>
        <w:rPr>
          <w:rFonts w:cstheme="minorHAnsi"/>
        </w:rPr>
      </w:pPr>
      <w:commentRangeStart w:id="417"/>
      <w:r w:rsidRPr="008E2ACA">
        <w:t xml:space="preserve">MASS will </w:t>
      </w:r>
      <w:commentRangeEnd w:id="417"/>
      <w:r>
        <w:rPr>
          <w:rStyle w:val="CommentReference"/>
        </w:rPr>
        <w:commentReference w:id="417"/>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AD5DE90" w14:textId="77777777" w:rsidR="00D400DA" w:rsidRPr="008E2ACA" w:rsidRDefault="00D400DA" w:rsidP="00D400DA">
      <w:pPr>
        <w:pStyle w:val="BodyText"/>
        <w:rPr>
          <w:rFonts w:cstheme="minorHAnsi"/>
        </w:rPr>
      </w:pPr>
      <w:r w:rsidRPr="008E2ACA">
        <w:rPr>
          <w:rFonts w:cstheme="minorHAnsi"/>
        </w:rPr>
        <w:t xml:space="preserve">RF communications requirements for MASS will include the following: </w:t>
      </w:r>
    </w:p>
    <w:p w14:paraId="79C84407" w14:textId="77777777" w:rsidR="00D400DA" w:rsidRPr="008E2ACA" w:rsidRDefault="00D400DA" w:rsidP="00D400DA">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p>
    <w:p w14:paraId="12E6BB5B" w14:textId="77777777" w:rsidR="00D400DA" w:rsidRPr="008E2ACA" w:rsidRDefault="00D400DA" w:rsidP="00D400DA">
      <w:pPr>
        <w:pStyle w:val="BodyText"/>
        <w:numPr>
          <w:ilvl w:val="0"/>
          <w:numId w:val="93"/>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38AE3A72" w14:textId="77777777" w:rsidR="00D400DA" w:rsidRPr="008E2ACA" w:rsidRDefault="00D400DA" w:rsidP="00D400DA">
      <w:pPr>
        <w:pStyle w:val="Heading3"/>
        <w:keepNext w:val="0"/>
        <w:keepLines w:val="0"/>
        <w:ind w:left="993" w:hanging="993"/>
      </w:pPr>
      <w:bookmarkStart w:id="418" w:name="_Toc98334475"/>
      <w:bookmarkStart w:id="419" w:name="_Toc111186854"/>
      <w:r w:rsidRPr="008E2ACA">
        <w:t>GMDSS Requirements</w:t>
      </w:r>
      <w:bookmarkEnd w:id="418"/>
      <w:bookmarkEnd w:id="419"/>
      <w:r w:rsidRPr="008E2ACA">
        <w:t xml:space="preserve"> </w:t>
      </w:r>
    </w:p>
    <w:p w14:paraId="0F04FD96" w14:textId="77777777" w:rsidR="00D400DA" w:rsidRPr="008E2ACA" w:rsidRDefault="00D400DA" w:rsidP="00D400DA">
      <w:pPr>
        <w:pStyle w:val="BodyText"/>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4D81129F" w14:textId="77777777" w:rsidR="00D400DA" w:rsidRPr="008E2ACA" w:rsidRDefault="00D400DA" w:rsidP="00D400DA">
      <w:pPr>
        <w:pStyle w:val="BodyText"/>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6BB44144" w14:textId="77777777" w:rsidR="00D400DA" w:rsidRPr="008E2ACA" w:rsidRDefault="00D400DA" w:rsidP="00D400DA">
      <w:pPr>
        <w:pStyle w:val="BodyTex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7D38AFEE" w14:textId="77777777" w:rsidR="00D400DA" w:rsidRPr="008E2ACA" w:rsidRDefault="00D400DA" w:rsidP="00D400DA">
      <w:pPr>
        <w:pStyle w:val="BodyText"/>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02C242C3" w14:textId="77777777" w:rsidR="00D400DA" w:rsidRPr="008E2ACA" w:rsidRDefault="00D400DA" w:rsidP="00D400DA">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7187EBB5"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066A79CB"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3DCF0EAD"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4B72E9F3"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1285E6B9" w14:textId="77777777" w:rsidR="00D400DA" w:rsidRPr="008E2ACA" w:rsidRDefault="00D400DA" w:rsidP="00D400DA">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5F0F9B6" w14:textId="77777777" w:rsidR="00D400DA" w:rsidRPr="008E2ACA" w:rsidRDefault="00D400DA" w:rsidP="00D400DA">
      <w:pPr>
        <w:pStyle w:val="BodyText"/>
      </w:pPr>
      <w:r w:rsidRPr="008E2ACA">
        <w:rPr>
          <w:color w:val="221E1F"/>
        </w:rPr>
        <w:lastRenderedPageBreak/>
        <w:t>The controller of the MASS should hold a certificate of competence for distress and safety radiocommunications (e.g. GMDSS Short Range Certificate or Long Range Certificate as appropriate).</w:t>
      </w:r>
    </w:p>
    <w:p w14:paraId="78A87EED" w14:textId="77777777" w:rsidR="00D400DA" w:rsidRPr="008C6088" w:rsidRDefault="00D400DA" w:rsidP="00D400DA">
      <w:pPr>
        <w:pStyle w:val="Heading3"/>
        <w:keepNext w:val="0"/>
        <w:keepLines w:val="0"/>
        <w:ind w:left="993" w:hanging="993"/>
      </w:pPr>
      <w:bookmarkStart w:id="420" w:name="_Toc98334476"/>
      <w:bookmarkStart w:id="421" w:name="_Toc111186855"/>
      <w:r w:rsidRPr="008E2ACA">
        <w:t>Communications For Control System Monitoring and Input</w:t>
      </w:r>
      <w:bookmarkEnd w:id="420"/>
      <w:bookmarkEnd w:id="421"/>
      <w:r w:rsidRPr="008E2ACA">
        <w:t xml:space="preserve"> </w:t>
      </w:r>
    </w:p>
    <w:p w14:paraId="731A32B2" w14:textId="77777777" w:rsidR="00D400DA" w:rsidRPr="008E2ACA" w:rsidRDefault="00D400DA" w:rsidP="00D400DA">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8E2ACA" w:rsidRDefault="00D400DA" w:rsidP="00D400DA">
      <w:pPr>
        <w:pStyle w:val="BodyText"/>
      </w:pPr>
      <w:r w:rsidRPr="008E2ACA">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5E2270D8" w14:textId="77777777" w:rsidR="00D400DA" w:rsidRPr="008E2ACA" w:rsidRDefault="00D400DA" w:rsidP="00D400DA">
      <w:pPr>
        <w:pStyle w:val="BodyText"/>
      </w:pPr>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6A50071A" w14:textId="77777777" w:rsidR="00D400DA" w:rsidRPr="008E2ACA" w:rsidRDefault="00D400DA" w:rsidP="00D400DA">
      <w:pPr>
        <w:pStyle w:val="BodyText"/>
      </w:pPr>
      <w:r w:rsidRPr="008E2ACA">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8E2ACA" w:rsidRDefault="00D400DA" w:rsidP="00D400DA">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361146F7" w14:textId="77777777" w:rsidR="00D400DA" w:rsidRPr="008C6088" w:rsidRDefault="00D400DA" w:rsidP="00D400DA">
      <w:pPr>
        <w:pStyle w:val="Heading3"/>
        <w:keepNext w:val="0"/>
        <w:keepLines w:val="0"/>
        <w:ind w:left="993" w:hanging="993"/>
      </w:pPr>
      <w:bookmarkStart w:id="422" w:name="_Toc98334477"/>
      <w:bookmarkStart w:id="423" w:name="_Toc111186856"/>
      <w:r w:rsidRPr="008E2ACA">
        <w:t>RF Communications Installation</w:t>
      </w:r>
      <w:bookmarkEnd w:id="422"/>
      <w:bookmarkEnd w:id="423"/>
      <w:r w:rsidRPr="008E2ACA">
        <w:t xml:space="preserve"> </w:t>
      </w:r>
    </w:p>
    <w:p w14:paraId="4FDC407B" w14:textId="77777777" w:rsidR="00D400DA" w:rsidRPr="008E2ACA" w:rsidRDefault="00D400DA" w:rsidP="00D400DA">
      <w:pPr>
        <w:pStyle w:val="BodyText"/>
      </w:pPr>
      <w:r w:rsidRPr="008E2ACA">
        <w:t xml:space="preserve">All radio communication equipment should be of a type which is approved by the relevant authority. </w:t>
      </w:r>
    </w:p>
    <w:p w14:paraId="4FA284DA" w14:textId="77777777" w:rsidR="00D400DA" w:rsidRPr="008E2ACA" w:rsidRDefault="00D400DA" w:rsidP="00D400DA">
      <w:pPr>
        <w:pStyle w:val="BodyText"/>
      </w:pPr>
      <w:r w:rsidRPr="008E2ACA">
        <w:t xml:space="preserve">VHF transmission and reception ranges are reliable only within the LOS ranges of the aerials. </w:t>
      </w:r>
    </w:p>
    <w:p w14:paraId="28CF74B1" w14:textId="77777777" w:rsidR="00D400DA" w:rsidRPr="008E2ACA" w:rsidRDefault="00D400DA" w:rsidP="00D400DA">
      <w:pPr>
        <w:pStyle w:val="BodyText"/>
      </w:pPr>
      <w:r w:rsidRPr="008E2ACA">
        <w:t xml:space="preserve">Aerials should be mounted as high as is practicable to maximise performance. When the main aerial is fitted to a mast, which is equipped to carry sails, an emergency aerial should be provided. </w:t>
      </w:r>
    </w:p>
    <w:p w14:paraId="39BC6771" w14:textId="77777777" w:rsidR="00D400DA" w:rsidRPr="008E2ACA" w:rsidRDefault="00D400DA" w:rsidP="00D400DA">
      <w:pPr>
        <w:pStyle w:val="BodyText"/>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5A5AEAAC" w14:textId="77777777" w:rsidR="00D400DA" w:rsidRPr="00D400DA" w:rsidRDefault="00D400DA" w:rsidP="00CD1F60">
      <w:pPr>
        <w:pStyle w:val="BodyText"/>
      </w:pPr>
    </w:p>
    <w:p w14:paraId="4098B058" w14:textId="77777777" w:rsidR="00CF6EC7" w:rsidRPr="00CF6EC7" w:rsidRDefault="00CF6EC7" w:rsidP="00CF6EC7">
      <w:pPr>
        <w:pStyle w:val="BodyText"/>
      </w:pPr>
    </w:p>
    <w:p w14:paraId="31E11BB8" w14:textId="77777777" w:rsidR="001725D4" w:rsidRDefault="001725D4" w:rsidP="001725D4">
      <w:pPr>
        <w:pStyle w:val="Heading2"/>
        <w:rPr>
          <w:caps w:val="0"/>
        </w:rPr>
      </w:pPr>
      <w:bookmarkStart w:id="424" w:name="_Toc111186857"/>
      <w:r>
        <w:rPr>
          <w:caps w:val="0"/>
        </w:rPr>
        <w:t>Cyber Security</w:t>
      </w:r>
      <w:bookmarkEnd w:id="424"/>
      <w:r>
        <w:rPr>
          <w:caps w:val="0"/>
        </w:rPr>
        <w:t xml:space="preserve"> </w:t>
      </w:r>
    </w:p>
    <w:p w14:paraId="0CC70BE3" w14:textId="26121244" w:rsidR="00CF6EC7" w:rsidRDefault="00CF6EC7" w:rsidP="00CF6EC7">
      <w:pPr>
        <w:pStyle w:val="Heading2separationline"/>
      </w:pPr>
    </w:p>
    <w:p w14:paraId="2C4B2DD0" w14:textId="77777777" w:rsidR="00CB15C3" w:rsidRPr="008E2ACA" w:rsidRDefault="00CB15C3" w:rsidP="00CB15C3">
      <w:pPr>
        <w:pStyle w:val="BodyText"/>
      </w:pPr>
      <w:commentRangeStart w:id="425"/>
      <w:r w:rsidRPr="008E2ACA">
        <w:t xml:space="preserve">The need </w:t>
      </w:r>
      <w:commentRangeEnd w:id="425"/>
      <w:r w:rsidR="006A354B">
        <w:rPr>
          <w:rStyle w:val="CommentReference"/>
        </w:rPr>
        <w:commentReference w:id="425"/>
      </w:r>
      <w:r w:rsidRPr="008E2ACA">
        <w:t>to implement effective cyber security strategies grows every day.  Cybercriminals continuously derive more sophisticated techniques for executing attacks.</w:t>
      </w:r>
    </w:p>
    <w:p w14:paraId="5B2946A6" w14:textId="77777777" w:rsidR="00CB15C3" w:rsidRPr="008E2ACA" w:rsidRDefault="00CB15C3" w:rsidP="00CB15C3">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59883016" w14:textId="77777777" w:rsidR="00CB15C3" w:rsidRPr="008E2ACA" w:rsidRDefault="00CB15C3" w:rsidP="00CB15C3">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58A99767" w14:textId="77777777" w:rsidR="00CB15C3" w:rsidRPr="008E2ACA" w:rsidRDefault="00CB15C3" w:rsidP="00CB15C3">
      <w:pPr>
        <w:pStyle w:val="BodyText"/>
        <w:numPr>
          <w:ilvl w:val="0"/>
          <w:numId w:val="48"/>
        </w:numPr>
        <w:ind w:left="426" w:hanging="426"/>
      </w:pPr>
      <w:r w:rsidRPr="008E2ACA">
        <w:t xml:space="preserve">Evidence of the continuous improvement of approved safety management systems conforming to the requirements of the ISM Code to take into account cyber risks; and </w:t>
      </w:r>
    </w:p>
    <w:p w14:paraId="7D223B55" w14:textId="77777777" w:rsidR="00CB15C3" w:rsidRPr="008E2ACA" w:rsidRDefault="00CB15C3" w:rsidP="00CB15C3">
      <w:pPr>
        <w:pStyle w:val="BodyText"/>
        <w:numPr>
          <w:ilvl w:val="0"/>
          <w:numId w:val="48"/>
        </w:numPr>
        <w:ind w:left="426" w:hanging="426"/>
      </w:pPr>
      <w:r w:rsidRPr="008E2ACA">
        <w:lastRenderedPageBreak/>
        <w:t xml:space="preserve">Implementation of policies and procedures for effective cyber risk management </w:t>
      </w:r>
    </w:p>
    <w:p w14:paraId="09FAF59F" w14:textId="77777777" w:rsidR="003E2470" w:rsidRPr="003E2470" w:rsidRDefault="003E2470" w:rsidP="003E2470">
      <w:pPr>
        <w:pStyle w:val="BodyText"/>
      </w:pPr>
    </w:p>
    <w:p w14:paraId="76F16A5E" w14:textId="77777777" w:rsidR="00CF6EC7" w:rsidRPr="00CF6EC7" w:rsidRDefault="00CF6EC7" w:rsidP="00CF6EC7">
      <w:pPr>
        <w:pStyle w:val="BodyText"/>
      </w:pPr>
    </w:p>
    <w:p w14:paraId="24A1A3DB" w14:textId="49B7B90B" w:rsidR="007426C4" w:rsidRDefault="00E332DD" w:rsidP="001725D4">
      <w:pPr>
        <w:pStyle w:val="Heading1"/>
        <w:rPr>
          <w:caps w:val="0"/>
        </w:rPr>
      </w:pPr>
      <w:bookmarkStart w:id="426" w:name="_Toc111186858"/>
      <w:r>
        <w:rPr>
          <w:caps w:val="0"/>
        </w:rPr>
        <w:t>Testing and Auditing of MASS</w:t>
      </w:r>
      <w:bookmarkEnd w:id="426"/>
    </w:p>
    <w:p w14:paraId="495CAC67" w14:textId="77777777" w:rsidR="00E332DD" w:rsidRDefault="00E332DD" w:rsidP="00E332DD">
      <w:pPr>
        <w:pStyle w:val="Heading1separationline"/>
      </w:pPr>
    </w:p>
    <w:p w14:paraId="6604D14F" w14:textId="3EB41538" w:rsidR="00D400DA" w:rsidRDefault="00D400DA" w:rsidP="00E332DD">
      <w:pPr>
        <w:pStyle w:val="BodyText"/>
        <w:rPr>
          <w:ins w:id="427" w:author="Jillian Carson-Jackson" w:date="2022-08-12T08:20:00Z"/>
        </w:rPr>
      </w:pPr>
      <w:ins w:id="428" w:author="Jillian Carson-Jackson" w:date="2022-08-12T08:20:00Z">
        <w:r>
          <w:t>[Require input on this concept – could be related to work on AI auditing.  Input from MASS operators? (OI, Autoship – perhaps DNV documents?]</w:t>
        </w:r>
      </w:ins>
    </w:p>
    <w:p w14:paraId="284A8D31" w14:textId="77777777" w:rsidR="005F7183" w:rsidRPr="00E332DD" w:rsidRDefault="005F7183" w:rsidP="00E332DD">
      <w:pPr>
        <w:pStyle w:val="BodyText"/>
      </w:pPr>
    </w:p>
    <w:p w14:paraId="50068AC5" w14:textId="75DC6F2A" w:rsidR="000F2ED4" w:rsidRDefault="000F2ED4" w:rsidP="001725D4">
      <w:pPr>
        <w:pStyle w:val="Heading1"/>
        <w:rPr>
          <w:caps w:val="0"/>
        </w:rPr>
      </w:pPr>
      <w:bookmarkStart w:id="429" w:name="_Toc111186859"/>
      <w:r>
        <w:rPr>
          <w:caps w:val="0"/>
        </w:rPr>
        <w:t>MASS Operations</w:t>
      </w:r>
      <w:bookmarkEnd w:id="429"/>
    </w:p>
    <w:p w14:paraId="34DF43E4" w14:textId="77777777" w:rsidR="00CF6EC7" w:rsidRDefault="00CF6EC7" w:rsidP="00CF6EC7">
      <w:pPr>
        <w:pStyle w:val="Heading1separationline"/>
      </w:pPr>
    </w:p>
    <w:p w14:paraId="5DE9646C" w14:textId="7839EFC7" w:rsidR="00CF6EC7" w:rsidRPr="00CF6EC7" w:rsidDel="003A3570" w:rsidRDefault="003A3570" w:rsidP="00CF6EC7">
      <w:pPr>
        <w:pStyle w:val="BodyText"/>
        <w:rPr>
          <w:del w:id="430" w:author="Jillian Carson-Jackson" w:date="2022-08-12T08:35:00Z"/>
        </w:rPr>
      </w:pPr>
      <w:ins w:id="431" w:author="Jillian Carson-Jackson" w:date="2022-08-12T08:35:00Z">
        <w:r>
          <w:t>[introductory text]</w:t>
        </w:r>
      </w:ins>
    </w:p>
    <w:p w14:paraId="186C2A91" w14:textId="06514F12" w:rsidR="001725D4" w:rsidRDefault="001725D4" w:rsidP="001725D4">
      <w:pPr>
        <w:pStyle w:val="Heading2"/>
        <w:rPr>
          <w:caps w:val="0"/>
        </w:rPr>
      </w:pPr>
      <w:bookmarkStart w:id="432" w:name="_Toc111186860"/>
      <w:r>
        <w:rPr>
          <w:caps w:val="0"/>
        </w:rPr>
        <w:t>Remote Control Centres</w:t>
      </w:r>
      <w:bookmarkEnd w:id="432"/>
    </w:p>
    <w:p w14:paraId="2A0DC146" w14:textId="77777777" w:rsidR="00CF6EC7" w:rsidRDefault="00CF6EC7" w:rsidP="00CF6EC7">
      <w:pPr>
        <w:pStyle w:val="Heading2separationline"/>
      </w:pPr>
    </w:p>
    <w:p w14:paraId="044A3E6C" w14:textId="77777777" w:rsidR="003A3570" w:rsidRPr="00CF6EC7" w:rsidRDefault="003A3570" w:rsidP="003A3570">
      <w:pPr>
        <w:pStyle w:val="BodyText"/>
        <w:rPr>
          <w:ins w:id="433" w:author="Jillian Carson-Jackson" w:date="2022-08-12T08:35:00Z"/>
        </w:rPr>
      </w:pPr>
      <w:ins w:id="434" w:author="Jillian Carson-Jackson" w:date="2022-08-12T08:35:00Z">
        <w:r>
          <w:t>[confirm level of detail here for RCC aspects]</w:t>
        </w:r>
      </w:ins>
    </w:p>
    <w:p w14:paraId="0D70C6BC" w14:textId="77777777" w:rsidR="00F85D38" w:rsidRPr="008E2ACA" w:rsidRDefault="00F85D38" w:rsidP="00F85D38">
      <w:pPr>
        <w:pStyle w:val="BodyText"/>
      </w:pPr>
      <w:commentRangeStart w:id="435"/>
      <w:r w:rsidRPr="008E2ACA">
        <w:t xml:space="preserve">The RCC </w:t>
      </w:r>
      <w:commentRangeEnd w:id="435"/>
      <w:r>
        <w:rPr>
          <w:rStyle w:val="CommentReference"/>
        </w:rPr>
        <w:commentReference w:id="435"/>
      </w:r>
      <w:r w:rsidRPr="008E2ACA">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8E2ACA" w:rsidRDefault="00F85D38" w:rsidP="00F85D38">
      <w:pPr>
        <w:pStyle w:val="BodyText"/>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14F669AC" w14:textId="77777777" w:rsidR="00F85D38" w:rsidRPr="008E2ACA" w:rsidRDefault="00F85D38" w:rsidP="00F85D38">
      <w:pPr>
        <w:pStyle w:val="BodyTex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C40A867" w14:textId="77777777" w:rsidR="00F85D38" w:rsidRPr="008C6088" w:rsidRDefault="00F85D38" w:rsidP="00F85D38">
      <w:pPr>
        <w:pStyle w:val="Heading3"/>
        <w:keepNext w:val="0"/>
        <w:keepLines w:val="0"/>
        <w:ind w:left="993" w:hanging="993"/>
      </w:pPr>
      <w:bookmarkStart w:id="436" w:name="_Toc98334483"/>
      <w:bookmarkStart w:id="437" w:name="_Toc111186861"/>
      <w:r w:rsidRPr="008E2ACA">
        <w:t>Sub-System Architecture</w:t>
      </w:r>
      <w:bookmarkEnd w:id="436"/>
      <w:bookmarkEnd w:id="437"/>
      <w:r w:rsidRPr="008E2ACA">
        <w:t xml:space="preserve"> </w:t>
      </w:r>
    </w:p>
    <w:p w14:paraId="678944BE" w14:textId="77777777" w:rsidR="00F85D38" w:rsidRPr="008E2ACA" w:rsidRDefault="00F85D38" w:rsidP="00F85D38">
      <w:pPr>
        <w:pStyle w:val="BodyText"/>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181F1840"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Planning; </w:t>
      </w:r>
    </w:p>
    <w:p w14:paraId="7BF1FFF3"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Control; </w:t>
      </w:r>
    </w:p>
    <w:p w14:paraId="0DF51008"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0D74B509" w14:textId="77777777" w:rsidR="00F85D38" w:rsidRPr="008C6088" w:rsidRDefault="00F85D38" w:rsidP="00F85D38">
      <w:pPr>
        <w:pStyle w:val="Heading3"/>
        <w:keepNext w:val="0"/>
        <w:keepLines w:val="0"/>
        <w:ind w:left="993" w:hanging="993"/>
      </w:pPr>
      <w:bookmarkStart w:id="438" w:name="_Toc98334484"/>
      <w:bookmarkStart w:id="439" w:name="_Toc111186862"/>
      <w:r w:rsidRPr="008E2ACA">
        <w:t xml:space="preserve">Tasking Cycle of the </w:t>
      </w:r>
      <w:r w:rsidRPr="008C6088">
        <w:t>MASS</w:t>
      </w:r>
      <w:bookmarkEnd w:id="438"/>
      <w:bookmarkEnd w:id="439"/>
      <w:r w:rsidRPr="008C6088">
        <w:t xml:space="preserve"> </w:t>
      </w:r>
    </w:p>
    <w:p w14:paraId="5151E19A" w14:textId="77777777" w:rsidR="00F85D38" w:rsidRPr="008E2ACA" w:rsidRDefault="00F85D38" w:rsidP="00F85D38">
      <w:pPr>
        <w:pStyle w:val="BodyText"/>
      </w:pPr>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4D48A7C9" w14:textId="77777777" w:rsidR="00F85D38" w:rsidRPr="008C6088" w:rsidRDefault="00F85D38" w:rsidP="00F85D38">
      <w:pPr>
        <w:pStyle w:val="Heading3"/>
        <w:keepNext w:val="0"/>
        <w:keepLines w:val="0"/>
        <w:ind w:left="993" w:hanging="993"/>
      </w:pPr>
      <w:bookmarkStart w:id="440" w:name="_Toc98334485"/>
      <w:bookmarkStart w:id="441" w:name="_Toc111186863"/>
      <w:r w:rsidRPr="008E2ACA">
        <w:t xml:space="preserve">Responsibility of the </w:t>
      </w:r>
      <w:r w:rsidRPr="008C6088">
        <w:t xml:space="preserve">RCC </w:t>
      </w:r>
      <w:r w:rsidRPr="008E2ACA">
        <w:t xml:space="preserve">Operator Within an Operational </w:t>
      </w:r>
      <w:commentRangeStart w:id="442"/>
      <w:r w:rsidRPr="008E2ACA">
        <w:t>Hierarchy</w:t>
      </w:r>
      <w:commentRangeEnd w:id="442"/>
      <w:r>
        <w:rPr>
          <w:rStyle w:val="CommentReference"/>
          <w:rFonts w:asciiTheme="minorHAnsi" w:eastAsiaTheme="minorHAnsi" w:hAnsiTheme="minorHAnsi" w:cstheme="minorBidi"/>
          <w:b w:val="0"/>
          <w:bCs w:val="0"/>
          <w:smallCaps w:val="0"/>
          <w:color w:val="auto"/>
        </w:rPr>
        <w:commentReference w:id="442"/>
      </w:r>
      <w:bookmarkEnd w:id="440"/>
      <w:bookmarkEnd w:id="441"/>
      <w:r w:rsidRPr="008E2ACA">
        <w:t xml:space="preserve"> </w:t>
      </w:r>
    </w:p>
    <w:p w14:paraId="7759B7DD" w14:textId="77777777" w:rsidR="00F85D38" w:rsidRPr="008E2ACA" w:rsidRDefault="00F85D38" w:rsidP="00F85D38">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w:t>
      </w:r>
      <w:r w:rsidRPr="008E2ACA">
        <w:rPr>
          <w:rFonts w:cstheme="minorHAnsi"/>
        </w:rPr>
        <w:lastRenderedPageBreak/>
        <w:t xml:space="preserve">military application. It is necessary to have a clear understanding of the responsibilities of all involved in the operation, particularly the RCC operator. </w:t>
      </w:r>
    </w:p>
    <w:p w14:paraId="47EF7E10" w14:textId="77777777" w:rsidR="00F85D38" w:rsidRPr="008E2ACA" w:rsidRDefault="00F85D38" w:rsidP="00F85D38">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49C4117D"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01DFD4E9" w14:textId="77777777" w:rsidR="00F85D38" w:rsidRPr="008E2ACA" w:rsidRDefault="00F85D38" w:rsidP="00F85D38">
      <w:pPr>
        <w:pStyle w:val="Bullet2"/>
        <w:numPr>
          <w:ilvl w:val="0"/>
          <w:numId w:val="101"/>
        </w:numPr>
        <w:ind w:left="993" w:hanging="426"/>
      </w:pPr>
      <w:r w:rsidRPr="008E2ACA">
        <w:t xml:space="preserve">Overall responsibility for the ship and her crew and all operations including those involving off board systems (MASS); </w:t>
      </w:r>
    </w:p>
    <w:p w14:paraId="02F7A2B9" w14:textId="77777777" w:rsidR="00F85D38" w:rsidRPr="008E2ACA" w:rsidRDefault="00F85D38" w:rsidP="00F85D38">
      <w:pPr>
        <w:pStyle w:val="Bullet2"/>
        <w:numPr>
          <w:ilvl w:val="0"/>
          <w:numId w:val="101"/>
        </w:numPr>
        <w:ind w:left="993" w:hanging="426"/>
      </w:pPr>
      <w:r w:rsidRPr="008E2ACA">
        <w:t xml:space="preserve">– Authorises the mission plan. </w:t>
      </w:r>
    </w:p>
    <w:p w14:paraId="712A4FE6" w14:textId="77777777" w:rsidR="00F85D38" w:rsidRPr="008E2ACA" w:rsidRDefault="00F85D38" w:rsidP="00F85D38">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7F482055" w14:textId="77777777" w:rsidR="00F85D38" w:rsidRPr="008E2ACA" w:rsidRDefault="00F85D38" w:rsidP="00F85D38">
      <w:pPr>
        <w:pStyle w:val="Bullet2"/>
        <w:numPr>
          <w:ilvl w:val="0"/>
          <w:numId w:val="101"/>
        </w:numPr>
        <w:ind w:left="993" w:hanging="426"/>
      </w:pPr>
      <w:r w:rsidRPr="008E2ACA">
        <w:t xml:space="preserve">Manages and commands the complete MASS mission; </w:t>
      </w:r>
    </w:p>
    <w:p w14:paraId="0D0D6A46" w14:textId="77777777" w:rsidR="00F85D38" w:rsidRPr="008E2ACA" w:rsidRDefault="00F85D38" w:rsidP="00F85D38">
      <w:pPr>
        <w:pStyle w:val="Bullet2"/>
        <w:numPr>
          <w:ilvl w:val="0"/>
          <w:numId w:val="101"/>
        </w:numPr>
        <w:ind w:left="993" w:hanging="426"/>
      </w:pPr>
      <w:r w:rsidRPr="008E2ACA">
        <w:t xml:space="preserve">Manages the interaction between MASS RCC operator, crane operator, payload operators etc; </w:t>
      </w:r>
    </w:p>
    <w:p w14:paraId="56B2A99D" w14:textId="77777777" w:rsidR="00F85D38" w:rsidRPr="008E2ACA" w:rsidRDefault="00F85D38" w:rsidP="00F85D38">
      <w:pPr>
        <w:pStyle w:val="Bullet2"/>
        <w:numPr>
          <w:ilvl w:val="0"/>
          <w:numId w:val="101"/>
        </w:numPr>
        <w:ind w:left="993" w:hanging="426"/>
      </w:pPr>
      <w:r w:rsidRPr="008E2ACA">
        <w:t xml:space="preserve">Involved in mission planning, execution and post mission evaluation; </w:t>
      </w:r>
    </w:p>
    <w:p w14:paraId="1F21CFFE" w14:textId="77777777" w:rsidR="00F85D38" w:rsidRPr="008E2ACA" w:rsidRDefault="00F85D38" w:rsidP="00F85D38">
      <w:pPr>
        <w:pStyle w:val="Bullet2"/>
        <w:numPr>
          <w:ilvl w:val="0"/>
          <w:numId w:val="101"/>
        </w:numPr>
        <w:ind w:left="993" w:hanging="426"/>
      </w:pPr>
      <w:r w:rsidRPr="008E2ACA">
        <w:t xml:space="preserve">Direct communication with equipment operators; </w:t>
      </w:r>
    </w:p>
    <w:p w14:paraId="6F350296" w14:textId="77777777" w:rsidR="00F85D38" w:rsidRPr="008E2ACA" w:rsidRDefault="00F85D38" w:rsidP="00F85D38">
      <w:pPr>
        <w:pStyle w:val="Bullet2"/>
        <w:numPr>
          <w:ilvl w:val="0"/>
          <w:numId w:val="101"/>
        </w:numPr>
        <w:ind w:left="993" w:hanging="426"/>
      </w:pPr>
      <w:r w:rsidRPr="008E2ACA">
        <w:t>If the MASS Watch Officer (MWO) is located in the Operations Room, then the oversight of crane/deck operations will pass to the commanding officer on the bridge.</w:t>
      </w:r>
    </w:p>
    <w:p w14:paraId="5FB120FD"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294B645A" w14:textId="77777777" w:rsidR="00F85D38" w:rsidRPr="00C5424B" w:rsidRDefault="00F85D38" w:rsidP="00F85D38">
      <w:pPr>
        <w:pStyle w:val="Bullet2"/>
        <w:numPr>
          <w:ilvl w:val="0"/>
          <w:numId w:val="101"/>
        </w:numPr>
        <w:ind w:left="993" w:hanging="426"/>
      </w:pPr>
      <w:r w:rsidRPr="00C5424B">
        <w:t xml:space="preserve">Receives commands from the Watch Officer; </w:t>
      </w:r>
    </w:p>
    <w:p w14:paraId="4C558D63" w14:textId="77777777" w:rsidR="00F85D38" w:rsidRPr="00C5424B" w:rsidRDefault="00F85D38" w:rsidP="00F85D38">
      <w:pPr>
        <w:pStyle w:val="Bullet2"/>
        <w:numPr>
          <w:ilvl w:val="0"/>
          <w:numId w:val="101"/>
        </w:numPr>
        <w:ind w:left="993" w:hanging="426"/>
      </w:pPr>
      <w:r w:rsidRPr="00C5424B">
        <w:t xml:space="preserve">Responsible for the MASS command and control when operated by the RCC; </w:t>
      </w:r>
    </w:p>
    <w:p w14:paraId="091DEDC1" w14:textId="77777777" w:rsidR="00F85D38" w:rsidRPr="00C5424B" w:rsidRDefault="00F85D38" w:rsidP="00F85D38">
      <w:pPr>
        <w:pStyle w:val="Bullet2"/>
        <w:numPr>
          <w:ilvl w:val="0"/>
          <w:numId w:val="101"/>
        </w:numPr>
        <w:ind w:left="993" w:hanging="426"/>
      </w:pPr>
      <w:r w:rsidRPr="00C5424B">
        <w:t xml:space="preserve">Responsible for mission planning, execution and post mission evaluation; </w:t>
      </w:r>
    </w:p>
    <w:p w14:paraId="5C36AFF9" w14:textId="77777777" w:rsidR="00F85D38" w:rsidRPr="00C5424B" w:rsidRDefault="00F85D38" w:rsidP="00F85D38">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p>
    <w:p w14:paraId="3909B967" w14:textId="77777777" w:rsidR="00F85D38" w:rsidRPr="00C5424B" w:rsidRDefault="00F85D38" w:rsidP="00F85D38">
      <w:pPr>
        <w:pStyle w:val="Bullet2"/>
        <w:numPr>
          <w:ilvl w:val="0"/>
          <w:numId w:val="101"/>
        </w:numPr>
        <w:ind w:left="993" w:hanging="426"/>
      </w:pPr>
      <w:r w:rsidRPr="00C5424B">
        <w:t xml:space="preserve">Communicates with other operators, e.g. crane operator, secondary operator on deck and payload operators. </w:t>
      </w:r>
    </w:p>
    <w:p w14:paraId="451A6502"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20A1C73C" w14:textId="77777777" w:rsidR="00F85D38" w:rsidRPr="00C5424B" w:rsidRDefault="00F85D38" w:rsidP="00F85D38">
      <w:pPr>
        <w:pStyle w:val="Bullet2"/>
        <w:numPr>
          <w:ilvl w:val="0"/>
          <w:numId w:val="101"/>
        </w:numPr>
        <w:ind w:left="993" w:hanging="426"/>
      </w:pPr>
      <w:r w:rsidRPr="00C5424B">
        <w:t xml:space="preserve">Receives commands from the Watch Officer; </w:t>
      </w:r>
    </w:p>
    <w:p w14:paraId="7965038A" w14:textId="77777777" w:rsidR="00F85D38" w:rsidRPr="00C5424B" w:rsidRDefault="00F85D38" w:rsidP="00F85D38">
      <w:pPr>
        <w:pStyle w:val="Bullet2"/>
        <w:numPr>
          <w:ilvl w:val="0"/>
          <w:numId w:val="101"/>
        </w:numPr>
        <w:ind w:left="993" w:hanging="426"/>
      </w:pPr>
      <w:r w:rsidRPr="00C5424B">
        <w:t xml:space="preserve">Responsible for lifting and lowering MASS to/from water; </w:t>
      </w:r>
    </w:p>
    <w:p w14:paraId="3345AE8F" w14:textId="77777777" w:rsidR="00F85D38" w:rsidRPr="00C5424B" w:rsidRDefault="00F85D38" w:rsidP="00F85D38">
      <w:pPr>
        <w:pStyle w:val="Bullet2"/>
        <w:numPr>
          <w:ilvl w:val="0"/>
          <w:numId w:val="101"/>
        </w:numPr>
        <w:ind w:left="993" w:hanging="426"/>
      </w:pPr>
      <w:r w:rsidRPr="00C5424B">
        <w:t xml:space="preserve">Will require to have communication with the MASS RCC and MASS secondary operator on deck as appropriate. </w:t>
      </w:r>
    </w:p>
    <w:p w14:paraId="13466D4F" w14:textId="77777777" w:rsidR="00F85D38" w:rsidRPr="00C5424B" w:rsidRDefault="00F85D38" w:rsidP="00F85D38">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0FDC1C82" w14:textId="77777777" w:rsidR="00F85D38" w:rsidRPr="008E2ACA" w:rsidRDefault="00F85D38" w:rsidP="00F85D38">
      <w:pPr>
        <w:pStyle w:val="BodyText"/>
        <w:ind w:left="426"/>
        <w:rPr>
          <w:color w:val="000000" w:themeColor="text1"/>
          <w:szCs w:val="18"/>
        </w:rPr>
      </w:pPr>
      <w:r w:rsidRPr="008E2ACA">
        <w:rPr>
          <w:color w:val="000000" w:themeColor="text1"/>
          <w:szCs w:val="18"/>
        </w:rPr>
        <w:t xml:space="preserve">Receives commands from the Watch Officer; </w:t>
      </w:r>
    </w:p>
    <w:p w14:paraId="0A3E7288" w14:textId="77777777" w:rsidR="00F85D38" w:rsidRPr="008E2ACA" w:rsidRDefault="00F85D38" w:rsidP="00F85D38">
      <w:pPr>
        <w:pStyle w:val="Bullet2"/>
        <w:numPr>
          <w:ilvl w:val="0"/>
          <w:numId w:val="101"/>
        </w:numPr>
        <w:ind w:left="993" w:hanging="426"/>
      </w:pPr>
      <w:r w:rsidRPr="008E2ACA">
        <w:t xml:space="preserve">Could receive commands directly from the MASS RCC Operator; </w:t>
      </w:r>
    </w:p>
    <w:p w14:paraId="18BC93F1" w14:textId="77777777" w:rsidR="00F85D38" w:rsidRPr="008E2ACA" w:rsidRDefault="00F85D38" w:rsidP="00F85D38">
      <w:pPr>
        <w:pStyle w:val="Bullet2"/>
        <w:numPr>
          <w:ilvl w:val="0"/>
          <w:numId w:val="101"/>
        </w:numPr>
        <w:ind w:left="993" w:hanging="426"/>
      </w:pPr>
      <w:r w:rsidRPr="008E2ACA">
        <w:t xml:space="preserve">Responsible for operation of payload; </w:t>
      </w:r>
    </w:p>
    <w:p w14:paraId="15843170" w14:textId="77777777" w:rsidR="00F85D38" w:rsidRPr="008E2ACA" w:rsidRDefault="00F85D38" w:rsidP="00F85D38">
      <w:pPr>
        <w:pStyle w:val="Bullet2"/>
        <w:numPr>
          <w:ilvl w:val="0"/>
          <w:numId w:val="101"/>
        </w:numPr>
        <w:ind w:left="993" w:hanging="426"/>
      </w:pPr>
      <w:r w:rsidRPr="008E2ACA">
        <w:t xml:space="preserve">Could be fully or partially responsible (shared by RCC operator) for launch and recovery of vehicle payload (ROVs, AUVs, towed systems and UAS); </w:t>
      </w:r>
    </w:p>
    <w:p w14:paraId="0B694199" w14:textId="77777777" w:rsidR="00F85D38" w:rsidRPr="008E2ACA" w:rsidRDefault="00F85D38" w:rsidP="00F85D38">
      <w:pPr>
        <w:pStyle w:val="Bullet2"/>
        <w:numPr>
          <w:ilvl w:val="0"/>
          <w:numId w:val="101"/>
        </w:numPr>
        <w:ind w:left="993" w:hanging="426"/>
      </w:pPr>
      <w:r w:rsidRPr="008E2ACA">
        <w:t xml:space="preserve">Will have communication with MASS RCC Operator; </w:t>
      </w:r>
    </w:p>
    <w:p w14:paraId="60064EFD" w14:textId="77777777" w:rsidR="00F85D38" w:rsidRPr="008E2ACA" w:rsidRDefault="00F85D38" w:rsidP="00F85D38">
      <w:pPr>
        <w:pStyle w:val="Bullet2"/>
        <w:numPr>
          <w:ilvl w:val="0"/>
          <w:numId w:val="101"/>
        </w:numPr>
        <w:ind w:left="993" w:hanging="426"/>
      </w:pPr>
      <w:r w:rsidRPr="008E2ACA">
        <w:t>This role could be conducted by the RCC Operator.</w:t>
      </w:r>
    </w:p>
    <w:p w14:paraId="6CCA3B93" w14:textId="77777777" w:rsidR="00585CE5" w:rsidRPr="00C5424B" w:rsidRDefault="00585CE5" w:rsidP="00585CE5">
      <w:pPr>
        <w:pStyle w:val="Heading3"/>
        <w:keepNext w:val="0"/>
        <w:keepLines w:val="0"/>
        <w:ind w:left="993" w:hanging="993"/>
      </w:pPr>
      <w:bookmarkStart w:id="443" w:name="_Toc98334487"/>
      <w:bookmarkStart w:id="444" w:name="_Toc111186864"/>
      <w:r w:rsidRPr="008E2ACA">
        <w:t xml:space="preserve">Transfer of Mass </w:t>
      </w:r>
      <w:commentRangeStart w:id="445"/>
      <w:r w:rsidRPr="008E2ACA">
        <w:t>Control</w:t>
      </w:r>
      <w:commentRangeEnd w:id="445"/>
      <w:r>
        <w:rPr>
          <w:rStyle w:val="CommentReference"/>
          <w:rFonts w:asciiTheme="minorHAnsi" w:eastAsiaTheme="minorHAnsi" w:hAnsiTheme="minorHAnsi" w:cstheme="minorBidi"/>
          <w:b w:val="0"/>
          <w:bCs w:val="0"/>
          <w:smallCaps w:val="0"/>
          <w:color w:val="auto"/>
        </w:rPr>
        <w:commentReference w:id="445"/>
      </w:r>
      <w:bookmarkEnd w:id="443"/>
      <w:bookmarkEnd w:id="444"/>
      <w:r w:rsidRPr="008E2ACA">
        <w:t xml:space="preserve"> </w:t>
      </w:r>
    </w:p>
    <w:p w14:paraId="255C7568"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The person responsible for the operation of the MASS is normally the Primary RCC operator, however, in certain circumstances, this responsibility may be transferred to another person within the operation. Any hand-over of </w:t>
      </w:r>
      <w:r w:rsidRPr="008E2ACA">
        <w:rPr>
          <w:rFonts w:cstheme="minorHAnsi"/>
          <w:color w:val="000000" w:themeColor="text1"/>
        </w:rPr>
        <w:lastRenderedPageBreak/>
        <w:t>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0F3F5D32"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locations; </w:t>
      </w:r>
    </w:p>
    <w:p w14:paraId="0CE70B47"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side; </w:t>
      </w:r>
    </w:p>
    <w:p w14:paraId="16A85A8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p>
    <w:p w14:paraId="53A63F5E"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p>
    <w:p w14:paraId="2BD9CDD2"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8E2ACA" w:rsidRDefault="00585CE5" w:rsidP="00585CE5">
      <w:pPr>
        <w:pStyle w:val="BodyText"/>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376874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Payload Operation: </w:t>
      </w:r>
    </w:p>
    <w:p w14:paraId="3D39648D"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5DD34DC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Launch and Recovery System: </w:t>
      </w:r>
    </w:p>
    <w:p w14:paraId="0E5C0CB0"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p>
    <w:p w14:paraId="7C5F684B"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7330F376"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 xml:space="preserve">External support e.g. chases boats, port/harbour control, with the responsibility of controlling other vessels within the operational Waterspace. </w:t>
      </w:r>
    </w:p>
    <w:p w14:paraId="37F8FD90" w14:textId="77777777" w:rsidR="00585CE5" w:rsidRPr="008E2ACA" w:rsidRDefault="00585CE5" w:rsidP="00585CE5">
      <w:pPr>
        <w:pStyle w:val="Heading3"/>
        <w:keepNext w:val="0"/>
        <w:keepLines w:val="0"/>
        <w:ind w:left="993" w:hanging="993"/>
      </w:pPr>
      <w:bookmarkStart w:id="446" w:name="_Toc98334488"/>
      <w:bookmarkStart w:id="447" w:name="_Toc111186865"/>
      <w:r w:rsidRPr="008E2ACA">
        <w:t xml:space="preserve">Controlling Mass from an </w:t>
      </w:r>
      <w:commentRangeStart w:id="448"/>
      <w:commentRangeStart w:id="449"/>
      <w:commentRangeStart w:id="450"/>
      <w:r w:rsidRPr="008E2ACA">
        <w:t>RCC</w:t>
      </w:r>
      <w:commentRangeEnd w:id="448"/>
      <w:r>
        <w:rPr>
          <w:rStyle w:val="CommentReference"/>
          <w:rFonts w:asciiTheme="minorHAnsi" w:eastAsiaTheme="minorHAnsi" w:hAnsiTheme="minorHAnsi" w:cstheme="minorBidi"/>
          <w:b w:val="0"/>
          <w:bCs w:val="0"/>
          <w:smallCaps w:val="0"/>
          <w:color w:val="auto"/>
        </w:rPr>
        <w:commentReference w:id="448"/>
      </w:r>
      <w:commentRangeEnd w:id="449"/>
      <w:r>
        <w:rPr>
          <w:rStyle w:val="CommentReference"/>
          <w:rFonts w:asciiTheme="minorHAnsi" w:eastAsiaTheme="minorHAnsi" w:hAnsiTheme="minorHAnsi" w:cstheme="minorBidi"/>
          <w:b w:val="0"/>
          <w:bCs w:val="0"/>
          <w:smallCaps w:val="0"/>
          <w:color w:val="auto"/>
        </w:rPr>
        <w:commentReference w:id="449"/>
      </w:r>
      <w:bookmarkEnd w:id="446"/>
      <w:commentRangeEnd w:id="450"/>
      <w:r>
        <w:rPr>
          <w:rStyle w:val="CommentReference"/>
          <w:rFonts w:asciiTheme="minorHAnsi" w:eastAsiaTheme="minorHAnsi" w:hAnsiTheme="minorHAnsi" w:cstheme="minorBidi"/>
          <w:b w:val="0"/>
          <w:bCs w:val="0"/>
          <w:smallCaps w:val="0"/>
          <w:color w:val="auto"/>
        </w:rPr>
        <w:commentReference w:id="450"/>
      </w:r>
      <w:bookmarkEnd w:id="447"/>
      <w:r w:rsidRPr="008E2ACA">
        <w:t xml:space="preserve"> </w:t>
      </w:r>
    </w:p>
    <w:p w14:paraId="6624555A" w14:textId="77777777" w:rsidR="00585CE5" w:rsidRPr="008E2ACA" w:rsidRDefault="00585CE5" w:rsidP="00585CE5">
      <w:pPr>
        <w:pStyle w:val="BodyText"/>
      </w:pPr>
      <w:r w:rsidRPr="008E2ACA">
        <w:t xml:space="preserve">The RCC should enable the operator to effectively monitor the behaviour of the MASS at all times, with a sufficient level of data to assess and react to requests including the following examples: </w:t>
      </w:r>
    </w:p>
    <w:p w14:paraId="1AEB47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4F33D81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Built in Test Equipment (BITE) data presented to RCC; </w:t>
      </w:r>
    </w:p>
    <w:p w14:paraId="12F6E2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Battery status; </w:t>
      </w:r>
    </w:p>
    <w:p w14:paraId="245BF5AF"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Fuel level; </w:t>
      </w:r>
    </w:p>
    <w:p w14:paraId="76ED025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Engine or equipment condition and performance warnings; </w:t>
      </w:r>
    </w:p>
    <w:p w14:paraId="7D803758"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Fire on-board. </w:t>
      </w:r>
    </w:p>
    <w:p w14:paraId="3AD8268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MASS navigational data: </w:t>
      </w:r>
    </w:p>
    <w:p w14:paraId="114AD0C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CoG, </w:t>
      </w:r>
      <w:r w:rsidRPr="00CE0282">
        <w:rPr>
          <w:rFonts w:cstheme="minorHAnsi"/>
          <w:color w:val="000000" w:themeColor="text1"/>
        </w:rPr>
        <w:t xml:space="preserve">Speed Over ground </w:t>
      </w:r>
      <w:r w:rsidRPr="001B30B2">
        <w:rPr>
          <w:rFonts w:cstheme="minorHAnsi"/>
          <w:color w:val="000000" w:themeColor="text1"/>
        </w:rPr>
        <w:t>(SoG)</w:t>
      </w:r>
      <w:r w:rsidRPr="00CE0282">
        <w:rPr>
          <w:rFonts w:cstheme="minorHAnsi"/>
          <w:color w:val="000000" w:themeColor="text1"/>
        </w:rPr>
        <w:t>;</w:t>
      </w:r>
      <w:r w:rsidRPr="00C5424B">
        <w:rPr>
          <w:rFonts w:cstheme="minorHAnsi"/>
          <w:color w:val="000000" w:themeColor="text1"/>
        </w:rPr>
        <w:t xml:space="preserve"> </w:t>
      </w:r>
    </w:p>
    <w:p w14:paraId="7E37291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Planned course. </w:t>
      </w:r>
    </w:p>
    <w:p w14:paraId="252F70C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MASS requests: </w:t>
      </w:r>
    </w:p>
    <w:p w14:paraId="28066905"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18F7BFC8" w14:textId="77777777" w:rsidR="00585CE5" w:rsidRPr="00C5424B" w:rsidRDefault="00585CE5" w:rsidP="00585CE5">
      <w:pPr>
        <w:pStyle w:val="BodyText"/>
        <w:numPr>
          <w:ilvl w:val="0"/>
          <w:numId w:val="102"/>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738522C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Target/obstacle Track Data; </w:t>
      </w:r>
    </w:p>
    <w:p w14:paraId="55937B2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Camera data; </w:t>
      </w:r>
    </w:p>
    <w:p w14:paraId="15E7E7ED"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Radar data; </w:t>
      </w:r>
    </w:p>
    <w:p w14:paraId="7CB92C63"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In water sensor data (e.g. obstacle avoidance sonar); </w:t>
      </w:r>
    </w:p>
    <w:p w14:paraId="66E8C22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Sound data (e.g. warnings from other vessels). </w:t>
      </w:r>
    </w:p>
    <w:p w14:paraId="0A6C690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Collision Avoidance: </w:t>
      </w:r>
    </w:p>
    <w:p w14:paraId="7C06AAE7"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Warnings of potential obstacles. </w:t>
      </w:r>
    </w:p>
    <w:p w14:paraId="26D74CF1"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MASS intended action (autonomy level dependent) </w:t>
      </w:r>
    </w:p>
    <w:p w14:paraId="2CAF781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29FE413"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2AFD8A31" w14:textId="77777777" w:rsidR="00585CE5" w:rsidRPr="008E2ACA" w:rsidRDefault="00585CE5" w:rsidP="00585CE5">
      <w:pPr>
        <w:pStyle w:val="BodyText"/>
      </w:pPr>
      <w:r w:rsidRPr="008E2ACA">
        <w:t xml:space="preserve">When designing the RCC, the type and quality of data presented at the RCC should be assessed to ensure that a sufficient level of safety and incident management is provided. This will depend on several factors; for example: </w:t>
      </w:r>
    </w:p>
    <w:p w14:paraId="5BAB32B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Type of MASS: </w:t>
      </w:r>
    </w:p>
    <w:p w14:paraId="51C6A506"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4CB5B6A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Operation: </w:t>
      </w:r>
    </w:p>
    <w:p w14:paraId="722C74C9"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2E89409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Where is the MASS operating, e.g. confined waters with high density traffic or blue waters? </w:t>
      </w:r>
    </w:p>
    <w:p w14:paraId="628017E7"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p>
    <w:p w14:paraId="6721EF7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Data latency and ageing; </w:t>
      </w:r>
    </w:p>
    <w:p w14:paraId="1BEC1C9E"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Reliability of Communications Link; </w:t>
      </w:r>
    </w:p>
    <w:p w14:paraId="4C12AD51" w14:textId="77777777" w:rsidR="00585CE5"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Weather; </w:t>
      </w:r>
    </w:p>
    <w:p w14:paraId="038FE70E" w14:textId="77777777" w:rsidR="00585CE5" w:rsidRDefault="00585CE5" w:rsidP="00585CE5">
      <w:pPr>
        <w:pStyle w:val="BodyText"/>
        <w:numPr>
          <w:ilvl w:val="0"/>
          <w:numId w:val="103"/>
        </w:numPr>
        <w:rPr>
          <w:rFonts w:cstheme="minorHAnsi"/>
          <w:color w:val="000000" w:themeColor="text1"/>
        </w:rPr>
      </w:pPr>
      <w:r w:rsidRPr="00B40A92">
        <w:rPr>
          <w:rFonts w:cstheme="minorHAnsi"/>
          <w:color w:val="000000" w:themeColor="text1"/>
        </w:rPr>
        <w:t>Geographic location.</w:t>
      </w:r>
    </w:p>
    <w:p w14:paraId="429FA368" w14:textId="77777777" w:rsidR="00585CE5" w:rsidRPr="00B40A92" w:rsidRDefault="00585CE5" w:rsidP="00585CE5">
      <w:pPr>
        <w:pStyle w:val="BodyText"/>
        <w:rPr>
          <w:rFonts w:cstheme="minorHAnsi"/>
          <w:color w:val="000000" w:themeColor="text1"/>
        </w:rPr>
      </w:pPr>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p>
    <w:p w14:paraId="014CA3C7" w14:textId="77777777" w:rsidR="00585CE5" w:rsidRPr="00C5424B" w:rsidRDefault="00585CE5" w:rsidP="00585CE5">
      <w:pPr>
        <w:pStyle w:val="Heading3"/>
        <w:keepNext w:val="0"/>
        <w:keepLines w:val="0"/>
        <w:ind w:left="993" w:hanging="993"/>
      </w:pPr>
      <w:bookmarkStart w:id="451" w:name="_Toc98334489"/>
      <w:bookmarkStart w:id="452" w:name="_Toc111186866"/>
      <w:r w:rsidRPr="008E2ACA">
        <w:t xml:space="preserve">Relationship Between Autonomy Levels of Control and </w:t>
      </w:r>
      <w:r w:rsidRPr="00C5424B">
        <w:t>RCC</w:t>
      </w:r>
      <w:bookmarkEnd w:id="451"/>
      <w:bookmarkEnd w:id="452"/>
      <w:r w:rsidRPr="00C5424B">
        <w:t xml:space="preserve"> </w:t>
      </w:r>
    </w:p>
    <w:p w14:paraId="7433B858" w14:textId="77777777" w:rsidR="00585CE5" w:rsidRPr="008E2ACA" w:rsidRDefault="00585CE5" w:rsidP="00585CE5">
      <w:pPr>
        <w:pStyle w:val="BodyText"/>
      </w:pPr>
      <w:r w:rsidRPr="008E2ACA">
        <w:t xml:space="preserve">The RCC should be designed to enable the operator to take control of the MASS at any time, including the ability to change the LoC or shut down the MASS completely. </w:t>
      </w:r>
    </w:p>
    <w:p w14:paraId="7F340ADE" w14:textId="77777777" w:rsidR="00585CE5" w:rsidRPr="00C5424B" w:rsidRDefault="00585CE5" w:rsidP="00585CE5">
      <w:pPr>
        <w:pStyle w:val="Heading3"/>
        <w:keepNext w:val="0"/>
        <w:keepLines w:val="0"/>
        <w:ind w:left="993" w:hanging="993"/>
      </w:pPr>
      <w:bookmarkStart w:id="453" w:name="_Toc98334490"/>
      <w:bookmarkStart w:id="454" w:name="_Toc111186867"/>
      <w:r w:rsidRPr="008E2ACA">
        <w:t>Suggested</w:t>
      </w:r>
      <w:r w:rsidRPr="00C5424B">
        <w:t xml:space="preserve"> RCC </w:t>
      </w:r>
      <w:r w:rsidRPr="008E2ACA">
        <w:t xml:space="preserve">Operational </w:t>
      </w:r>
      <w:commentRangeStart w:id="455"/>
      <w:r w:rsidRPr="008E2ACA">
        <w:t>Requirements</w:t>
      </w:r>
      <w:commentRangeEnd w:id="455"/>
      <w:r>
        <w:rPr>
          <w:rStyle w:val="CommentReference"/>
          <w:rFonts w:asciiTheme="minorHAnsi" w:eastAsiaTheme="minorHAnsi" w:hAnsiTheme="minorHAnsi" w:cstheme="minorBidi"/>
          <w:b w:val="0"/>
          <w:bCs w:val="0"/>
          <w:smallCaps w:val="0"/>
          <w:color w:val="auto"/>
        </w:rPr>
        <w:commentReference w:id="455"/>
      </w:r>
      <w:bookmarkEnd w:id="453"/>
      <w:bookmarkEnd w:id="454"/>
      <w:r w:rsidRPr="008E2ACA">
        <w:t xml:space="preserve"> </w:t>
      </w:r>
    </w:p>
    <w:p w14:paraId="0A91D89E" w14:textId="77777777" w:rsidR="00585CE5" w:rsidRPr="008E2ACA" w:rsidRDefault="00585CE5" w:rsidP="00585CE5">
      <w:pPr>
        <w:pStyle w:val="BodyText"/>
      </w:pPr>
      <w:r w:rsidRPr="008E2ACA">
        <w:t xml:space="preserve">The following operational requirements are provided as illustrations for guidance: </w:t>
      </w:r>
    </w:p>
    <w:p w14:paraId="182FE3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plan the MASS mission; </w:t>
      </w:r>
    </w:p>
    <w:p w14:paraId="003808B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execute a MASS mission; </w:t>
      </w:r>
    </w:p>
    <w:p w14:paraId="00B1F13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evaluate the MASS mission; </w:t>
      </w:r>
    </w:p>
    <w:p w14:paraId="457FF4C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MASS; </w:t>
      </w:r>
    </w:p>
    <w:p w14:paraId="58DE025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lastRenderedPageBreak/>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conditions; </w:t>
      </w:r>
    </w:p>
    <w:p w14:paraId="580CC1C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7C73115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656DF25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p>
    <w:p w14:paraId="45F75151"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manoeuvres; </w:t>
      </w:r>
    </w:p>
    <w:p w14:paraId="3BF77C79"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The RCC should be arranged such that the transfer of control from one base station to another or from one MASS to another may be undertaken safely;</w:t>
      </w:r>
    </w:p>
    <w:p w14:paraId="206F04F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5E1DB3B2"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szCs w:val="18"/>
        </w:rPr>
        <w:t xml:space="preserve">This could include log data for fault diagnosis, scenario reconstruction, (e.g. collision event), last known coordinates following </w:t>
      </w:r>
      <w:r w:rsidRPr="00C5424B">
        <w:rPr>
          <w:rFonts w:cstheme="minorHAnsi"/>
          <w:color w:val="000000" w:themeColor="text1"/>
        </w:rPr>
        <w:t xml:space="preserve">communications loss etc; </w:t>
      </w:r>
    </w:p>
    <w:p w14:paraId="34839034"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Sufficient to meet international/local regulations; </w:t>
      </w:r>
    </w:p>
    <w:p w14:paraId="363FDAE1"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4ABCC83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It is possible that certain MASS functions (e.g. payload – instruments and their data) may be controlled from separate RCCs; </w:t>
      </w:r>
    </w:p>
    <w:p w14:paraId="475A0E6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control; </w:t>
      </w:r>
    </w:p>
    <w:p w14:paraId="64E8054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p>
    <w:p w14:paraId="34201A10"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4E94AF67" w14:textId="77777777" w:rsidR="00585CE5" w:rsidRPr="00C5424B" w:rsidRDefault="00585CE5" w:rsidP="00585CE5">
      <w:pPr>
        <w:pStyle w:val="Heading3"/>
        <w:keepNext w:val="0"/>
        <w:keepLines w:val="0"/>
        <w:ind w:left="993" w:hanging="993"/>
      </w:pPr>
      <w:bookmarkStart w:id="456" w:name="_Toc98334491"/>
      <w:bookmarkStart w:id="457" w:name="_Toc111186868"/>
      <w:r w:rsidRPr="008E2ACA">
        <w:t xml:space="preserve">Working Within Pilotage </w:t>
      </w:r>
      <w:commentRangeStart w:id="458"/>
      <w:r w:rsidRPr="008E2ACA">
        <w:t>Waters</w:t>
      </w:r>
      <w:commentRangeEnd w:id="458"/>
      <w:r>
        <w:rPr>
          <w:rStyle w:val="CommentReference"/>
          <w:rFonts w:asciiTheme="minorHAnsi" w:eastAsiaTheme="minorHAnsi" w:hAnsiTheme="minorHAnsi" w:cstheme="minorBidi"/>
          <w:b w:val="0"/>
          <w:bCs w:val="0"/>
          <w:smallCaps w:val="0"/>
          <w:color w:val="auto"/>
        </w:rPr>
        <w:commentReference w:id="458"/>
      </w:r>
      <w:bookmarkEnd w:id="456"/>
      <w:bookmarkEnd w:id="457"/>
      <w:r w:rsidRPr="008E2ACA">
        <w:t xml:space="preserve"> </w:t>
      </w:r>
    </w:p>
    <w:p w14:paraId="3919E938" w14:textId="77777777" w:rsidR="00585CE5" w:rsidRPr="008E2ACA" w:rsidRDefault="00585CE5" w:rsidP="00585CE5">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214EB47" w14:textId="77777777" w:rsidR="00585CE5" w:rsidRPr="008E2ACA" w:rsidRDefault="00585CE5" w:rsidP="00585CE5">
      <w:pPr>
        <w:pStyle w:val="BodyText"/>
      </w:pPr>
      <w:r w:rsidRPr="008E2ACA">
        <w:t xml:space="preserve">Prior to entry of a Harbour or Marine facility, an RCC operator may be required to demonstrate they have sufficient skill, experience, and local knowledge to operate within the area. </w:t>
      </w:r>
    </w:p>
    <w:p w14:paraId="6792C5C7" w14:textId="09C83374" w:rsidR="00585CE5" w:rsidRPr="00CE0282" w:rsidRDefault="00585CE5" w:rsidP="00585CE5">
      <w:pPr>
        <w:pStyle w:val="BodyText"/>
        <w:ind w:left="426"/>
        <w:rPr>
          <w:rFonts w:cstheme="minorHAnsi"/>
          <w:color w:val="000000" w:themeColor="text1"/>
        </w:rPr>
        <w:pPrChange w:id="459" w:author="Jillian Carson-Jackson" w:date="2022-08-12T08:42:00Z">
          <w:pPr>
            <w:pStyle w:val="BodyText"/>
            <w:numPr>
              <w:numId w:val="102"/>
            </w:numPr>
            <w:ind w:left="426" w:hanging="426"/>
          </w:pPr>
        </w:pPrChange>
      </w:pPr>
      <w:del w:id="460" w:author="Jillian Carson-Jackson" w:date="2022-08-12T08:41:00Z">
        <w:r w:rsidRPr="00F569E6" w:rsidDel="00585CE5">
          <w:rPr>
            <w:rFonts w:cstheme="minorHAnsi"/>
            <w:color w:val="000000" w:themeColor="text1"/>
          </w:rPr>
          <w:br w:type="page"/>
        </w:r>
      </w:del>
      <w:r w:rsidRPr="00CE0282">
        <w:rPr>
          <w:rFonts w:cstheme="minorHAnsi"/>
          <w:color w:val="000000" w:themeColor="text1"/>
        </w:rPr>
        <w:lastRenderedPageBreak/>
        <w:t>Knowledge of possible local:</w:t>
      </w:r>
    </w:p>
    <w:p w14:paraId="04BA4BF9" w14:textId="77777777" w:rsidR="00585CE5" w:rsidRPr="008E2ACA" w:rsidRDefault="00585CE5" w:rsidP="00585CE5">
      <w:pPr>
        <w:pStyle w:val="BodyText"/>
        <w:numPr>
          <w:ilvl w:val="0"/>
          <w:numId w:val="104"/>
        </w:numPr>
        <w:ind w:left="851" w:hanging="425"/>
        <w:rPr>
          <w:rFonts w:cstheme="minorHAnsi"/>
          <w:color w:val="000000" w:themeColor="text1"/>
        </w:rPr>
      </w:pPr>
      <w:r w:rsidRPr="008E2ACA">
        <w:rPr>
          <w:rFonts w:cstheme="minorHAnsi"/>
          <w:color w:val="000000" w:themeColor="text1"/>
        </w:rPr>
        <w:t>Pilotage Acts</w:t>
      </w:r>
    </w:p>
    <w:p w14:paraId="7A01396A" w14:textId="77777777" w:rsidR="00585CE5" w:rsidRPr="00C5424B" w:rsidRDefault="00585CE5" w:rsidP="00585CE5">
      <w:pPr>
        <w:pStyle w:val="BodyText"/>
        <w:numPr>
          <w:ilvl w:val="0"/>
          <w:numId w:val="104"/>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1C048CE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Pilotage Regulations </w:t>
      </w:r>
    </w:p>
    <w:p w14:paraId="759F057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Emergency plan and procedures - e.g. Fire, Pollution, Mooring failure etc. </w:t>
      </w:r>
    </w:p>
    <w:p w14:paraId="70A2586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Bye-laws </w:t>
      </w:r>
    </w:p>
    <w:p w14:paraId="1F25AF00"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03B74F2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2A64F8FE"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p>
    <w:p w14:paraId="7EB0EFF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64F34380"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637185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Additional training requirements (e.g. use of tugs in event of equipment malfunction) </w:t>
      </w:r>
    </w:p>
    <w:p w14:paraId="150C1D1A" w14:textId="77777777" w:rsidR="00585CE5" w:rsidRPr="00C5424B" w:rsidRDefault="00585CE5" w:rsidP="00585CE5">
      <w:pPr>
        <w:pStyle w:val="BodyText"/>
        <w:numPr>
          <w:ilvl w:val="0"/>
          <w:numId w:val="103"/>
        </w:numPr>
        <w:rPr>
          <w:rFonts w:cstheme="minorHAnsi"/>
          <w:color w:val="000000" w:themeColor="text1"/>
        </w:rPr>
      </w:pPr>
      <w:r w:rsidRPr="00C5424B">
        <w:rPr>
          <w:rFonts w:cstheme="minorHAnsi"/>
          <w:color w:val="000000" w:themeColor="text1"/>
        </w:rPr>
        <w:t xml:space="preserve">Assessment process and standards </w:t>
      </w:r>
    </w:p>
    <w:p w14:paraId="0CC51C15" w14:textId="77777777" w:rsidR="00585CE5" w:rsidRPr="008E2ACA" w:rsidRDefault="00585CE5" w:rsidP="00585CE5">
      <w:pPr>
        <w:pStyle w:val="BodyText"/>
        <w:numPr>
          <w:ilvl w:val="0"/>
          <w:numId w:val="103"/>
        </w:numPr>
        <w:rPr>
          <w:rFonts w:cstheme="minorHAnsi"/>
          <w:color w:val="000000" w:themeColor="text1"/>
        </w:rPr>
      </w:pPr>
      <w:r w:rsidRPr="008E2ACA">
        <w:rPr>
          <w:rFonts w:cstheme="minorHAnsi"/>
          <w:color w:val="000000" w:themeColor="text1"/>
        </w:rPr>
        <w:t>Examination syllabus, procedure, and standards</w:t>
      </w:r>
    </w:p>
    <w:p w14:paraId="00D2F67F" w14:textId="77777777" w:rsidR="00585CE5" w:rsidRPr="00C5424B" w:rsidRDefault="00585CE5" w:rsidP="00585CE5">
      <w:pPr>
        <w:pStyle w:val="Heading3"/>
        <w:keepNext w:val="0"/>
        <w:keepLines w:val="0"/>
        <w:ind w:left="993" w:hanging="993"/>
      </w:pPr>
      <w:bookmarkStart w:id="461" w:name="_Toc98334492"/>
      <w:bookmarkStart w:id="462" w:name="_Toc111186869"/>
      <w:r w:rsidRPr="008E2ACA">
        <w:t xml:space="preserve">Managing </w:t>
      </w:r>
      <w:r w:rsidRPr="00C5424B">
        <w:t xml:space="preserve">RCC </w:t>
      </w:r>
      <w:r w:rsidRPr="008E2ACA">
        <w:t xml:space="preserve">Workforce </w:t>
      </w:r>
      <w:commentRangeStart w:id="463"/>
      <w:r w:rsidRPr="008E2ACA">
        <w:t>Wellbeing</w:t>
      </w:r>
      <w:commentRangeEnd w:id="463"/>
      <w:r>
        <w:rPr>
          <w:rStyle w:val="CommentReference"/>
          <w:rFonts w:asciiTheme="minorHAnsi" w:eastAsiaTheme="minorHAnsi" w:hAnsiTheme="minorHAnsi" w:cstheme="minorBidi"/>
          <w:b w:val="0"/>
          <w:bCs w:val="0"/>
          <w:smallCaps w:val="0"/>
          <w:color w:val="auto"/>
        </w:rPr>
        <w:commentReference w:id="463"/>
      </w:r>
      <w:bookmarkEnd w:id="461"/>
      <w:bookmarkEnd w:id="462"/>
      <w:r w:rsidRPr="008E2ACA">
        <w:t xml:space="preserve"> </w:t>
      </w:r>
    </w:p>
    <w:p w14:paraId="384727B3" w14:textId="77777777" w:rsidR="00585CE5" w:rsidRPr="008E2ACA" w:rsidRDefault="00585CE5" w:rsidP="00585CE5">
      <w:pPr>
        <w:pStyle w:val="BodyText"/>
      </w:pPr>
      <w:r w:rsidRPr="008E2ACA">
        <w:t xml:space="preserve">The human element has been seen to be a consistently occurring factor in the majority of maritime incidents. The nature of remote vessel operation can intensify the importance of some of these people-related factors. </w:t>
      </w:r>
    </w:p>
    <w:p w14:paraId="1CCAD566" w14:textId="77777777" w:rsidR="00585CE5" w:rsidRPr="008E2ACA" w:rsidRDefault="00585CE5" w:rsidP="00585CE5">
      <w:pPr>
        <w:pStyle w:val="BodyText"/>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2C69610E" w14:textId="77777777" w:rsidR="00585CE5" w:rsidRPr="008E2ACA" w:rsidRDefault="00585CE5" w:rsidP="00585CE5">
      <w:pPr>
        <w:pStyle w:val="BodyText"/>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61BD15FF"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risks; </w:t>
      </w:r>
    </w:p>
    <w:p w14:paraId="2E01D58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lapses; </w:t>
      </w:r>
    </w:p>
    <w:p w14:paraId="176908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protocol; </w:t>
      </w:r>
    </w:p>
    <w:p w14:paraId="3382ED13"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possible; </w:t>
      </w:r>
    </w:p>
    <w:p w14:paraId="40CDB48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operations; </w:t>
      </w:r>
    </w:p>
    <w:p w14:paraId="2E92F1CA"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565290F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management; </w:t>
      </w:r>
    </w:p>
    <w:p w14:paraId="388F8774"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soft-skills to be able to perform in routine and emergency situations; </w:t>
      </w:r>
    </w:p>
    <w:p w14:paraId="754C4A6C"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Planning operations, workforce quotient and resources to limit the build-up of real or perceived pressure that can degrade performance; </w:t>
      </w:r>
    </w:p>
    <w:p w14:paraId="0AD016E9"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Minimising distractions and putting barriers in place to ensure operations in the RCC are not compromised by unnecessary distractions or interference; </w:t>
      </w:r>
    </w:p>
    <w:p w14:paraId="6C0B9DE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workforce; </w:t>
      </w:r>
    </w:p>
    <w:p w14:paraId="14B61FD5" w14:textId="77777777" w:rsidR="00585CE5" w:rsidRPr="008E2ACA" w:rsidRDefault="00585CE5" w:rsidP="00585CE5">
      <w:pPr>
        <w:pStyle w:val="BodyText"/>
        <w:numPr>
          <w:ilvl w:val="0"/>
          <w:numId w:val="102"/>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29EFF1BE" w14:textId="77777777" w:rsidR="00585CE5" w:rsidRPr="008E2ACA" w:rsidRDefault="00585CE5" w:rsidP="00585CE5">
      <w:pPr>
        <w:pStyle w:val="BodyText"/>
      </w:pPr>
      <w:r w:rsidRPr="008E2ACA">
        <w:t xml:space="preserve">The nature of RCC operations can result in a significant use of display screen equipment. The risks and potential impact on workforce health should be assessed and mitigated. </w:t>
      </w:r>
    </w:p>
    <w:p w14:paraId="7519C4CF" w14:textId="77777777" w:rsidR="00585CE5" w:rsidRPr="008E2ACA" w:rsidRDefault="00585CE5" w:rsidP="00585CE5">
      <w:pPr>
        <w:pStyle w:val="BodyText"/>
      </w:pPr>
      <w:r w:rsidRPr="008E2ACA">
        <w:t xml:space="preserve">The design and layout of the control stations, taking into account human factors, should be considered in the design of RCCs. </w:t>
      </w:r>
    </w:p>
    <w:p w14:paraId="78A041A4" w14:textId="77777777" w:rsidR="00585CE5" w:rsidRPr="008E2ACA" w:rsidRDefault="00585CE5" w:rsidP="00585CE5">
      <w:pPr>
        <w:pStyle w:val="BodyText"/>
      </w:pPr>
      <w:r w:rsidRPr="008E2ACA">
        <w:t xml:space="preserve">Fatigue Risk Management policies and procedures should be developed and enacted by operators to minimise the long-term impact of fatigue, over and above the procedures to manage short-term tiredness that may impact RCC operations. </w:t>
      </w:r>
    </w:p>
    <w:p w14:paraId="370327F1" w14:textId="77777777" w:rsidR="00585CE5" w:rsidRPr="008E2ACA" w:rsidRDefault="00585CE5" w:rsidP="00585CE5">
      <w:pPr>
        <w:pStyle w:val="BodyText"/>
      </w:pPr>
      <w:r w:rsidRPr="008E2ACA">
        <w:t xml:space="preserve">Where RCC operations require a shift pattern, particular attention </w:t>
      </w:r>
      <w:r>
        <w:t>should</w:t>
      </w:r>
      <w:r w:rsidRPr="008E2ACA">
        <w:t xml:space="preserve"> be given to the mitigation of fatigue, and particularly the high-risk times for fatigue: </w:t>
      </w:r>
    </w:p>
    <w:p w14:paraId="0F2009AB"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Long continuous work durations; </w:t>
      </w:r>
    </w:p>
    <w:p w14:paraId="5B1F92AD"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Work between 00:00 and 06:00 during the ‘circadian low’ period; </w:t>
      </w:r>
    </w:p>
    <w:p w14:paraId="654AE178"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Handover periods at the beginning and end of shifts; </w:t>
      </w:r>
    </w:p>
    <w:p w14:paraId="04B8A4A5"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3A90FE92" w14:textId="77777777" w:rsidR="00585CE5" w:rsidRPr="00C5424B" w:rsidRDefault="00585CE5" w:rsidP="00585CE5">
      <w:pPr>
        <w:pStyle w:val="BodyText"/>
        <w:numPr>
          <w:ilvl w:val="0"/>
          <w:numId w:val="102"/>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6782FC75" w14:textId="77777777" w:rsidR="00585CE5" w:rsidRPr="008E2ACA" w:rsidRDefault="00585CE5" w:rsidP="00585CE5">
      <w:pPr>
        <w:pStyle w:val="BodyText"/>
      </w:pPr>
      <w:r w:rsidRPr="008E2ACA">
        <w:t xml:space="preserve">Mental workload and the risks on safe operation of MASS </w:t>
      </w:r>
      <w:r>
        <w:t>should</w:t>
      </w:r>
      <w:r w:rsidRPr="008E2ACA">
        <w:t xml:space="preserve"> be mitigated considering operational practices, design factors and efficient planning.</w:t>
      </w:r>
    </w:p>
    <w:p w14:paraId="6D1139E4" w14:textId="77777777" w:rsidR="00F85D38" w:rsidRPr="00CF6EC7" w:rsidRDefault="00F85D38" w:rsidP="00F85D38">
      <w:pPr>
        <w:pStyle w:val="BodyText"/>
      </w:pPr>
    </w:p>
    <w:p w14:paraId="2A37414E" w14:textId="77777777" w:rsidR="00CF6EC7" w:rsidRPr="00CF6EC7" w:rsidRDefault="00CF6EC7" w:rsidP="00CF6EC7">
      <w:pPr>
        <w:pStyle w:val="BodyText"/>
      </w:pPr>
    </w:p>
    <w:p w14:paraId="1CA53F4B" w14:textId="608FC62C" w:rsidR="001725D4" w:rsidRDefault="001725D4" w:rsidP="001725D4">
      <w:pPr>
        <w:pStyle w:val="Heading2"/>
        <w:rPr>
          <w:caps w:val="0"/>
        </w:rPr>
      </w:pPr>
      <w:bookmarkStart w:id="464" w:name="_Toc111186870"/>
      <w:r>
        <w:rPr>
          <w:caps w:val="0"/>
        </w:rPr>
        <w:t>MASS interaction</w:t>
      </w:r>
      <w:bookmarkEnd w:id="464"/>
      <w:r>
        <w:rPr>
          <w:caps w:val="0"/>
        </w:rPr>
        <w:t xml:space="preserve"> </w:t>
      </w:r>
    </w:p>
    <w:p w14:paraId="7BC0AE64" w14:textId="77777777" w:rsidR="00CF6EC7" w:rsidRDefault="00CF6EC7" w:rsidP="00CF6EC7">
      <w:pPr>
        <w:pStyle w:val="Heading2separationline"/>
      </w:pPr>
    </w:p>
    <w:p w14:paraId="5B37B660" w14:textId="25815BB7" w:rsidR="003B0017" w:rsidRDefault="003B0017" w:rsidP="003B0017">
      <w:pPr>
        <w:pStyle w:val="BodyText"/>
      </w:pPr>
      <w:ins w:id="465" w:author="Jillian Carson-Jackson" w:date="2022-08-12T08:38:00Z">
        <w:r>
          <w:t>[Consider content from an IALA perspective]</w:t>
        </w:r>
      </w:ins>
    </w:p>
    <w:p w14:paraId="2F914D64" w14:textId="577F884D" w:rsidR="001725D4" w:rsidRDefault="001725D4" w:rsidP="001725D4">
      <w:pPr>
        <w:pStyle w:val="Heading2"/>
        <w:rPr>
          <w:caps w:val="0"/>
        </w:rPr>
      </w:pPr>
      <w:bookmarkStart w:id="466" w:name="_Toc111186871"/>
      <w:r>
        <w:rPr>
          <w:caps w:val="0"/>
        </w:rPr>
        <w:t>Rendering assistance</w:t>
      </w:r>
      <w:bookmarkEnd w:id="466"/>
    </w:p>
    <w:p w14:paraId="2F291367" w14:textId="77777777" w:rsidR="00CF6EC7" w:rsidRDefault="00CF6EC7" w:rsidP="00CF6EC7">
      <w:pPr>
        <w:pStyle w:val="Heading2separationline"/>
      </w:pPr>
    </w:p>
    <w:p w14:paraId="47D59477" w14:textId="77777777" w:rsidR="00B910D7" w:rsidRPr="008E2ACA" w:rsidRDefault="00B910D7" w:rsidP="00B910D7">
      <w:pPr>
        <w:pStyle w:val="Heading3"/>
        <w:keepNext w:val="0"/>
        <w:keepLines w:val="0"/>
        <w:ind w:left="993" w:hanging="993"/>
      </w:pPr>
      <w:bookmarkStart w:id="467" w:name="_Toc98334494"/>
      <w:bookmarkStart w:id="468" w:name="_Toc111186872"/>
      <w:r w:rsidRPr="008E2ACA">
        <w:t>Requirements of International Law</w:t>
      </w:r>
      <w:bookmarkEnd w:id="467"/>
      <w:bookmarkEnd w:id="468"/>
      <w:r w:rsidRPr="008E2ACA">
        <w:t xml:space="preserve"> </w:t>
      </w:r>
    </w:p>
    <w:p w14:paraId="67AD7564" w14:textId="77777777" w:rsidR="00B910D7" w:rsidRPr="008E2ACA" w:rsidRDefault="00B910D7" w:rsidP="00B910D7">
      <w:pPr>
        <w:pStyle w:val="BodyText"/>
      </w:pPr>
      <w:commentRangeStart w:id="469"/>
      <w:r w:rsidRPr="008E2ACA">
        <w:t xml:space="preserve">Article 98 of UNCLOS </w:t>
      </w:r>
      <w:commentRangeEnd w:id="469"/>
      <w:r>
        <w:rPr>
          <w:rStyle w:val="CommentReference"/>
        </w:rPr>
        <w:commentReference w:id="469"/>
      </w:r>
      <w:r w:rsidRPr="008E2ACA">
        <w:t xml:space="preserve">requires flag States to enact laws to require the Master of one of its flagged ships to render assistance to any person(s) found at sea in danger, insofar as it can be done without serious danger to the ship. </w:t>
      </w:r>
    </w:p>
    <w:p w14:paraId="047D6735" w14:textId="77777777" w:rsidR="00B910D7" w:rsidRPr="008E2ACA" w:rsidRDefault="00B910D7" w:rsidP="00B910D7">
      <w:pPr>
        <w:pStyle w:val="BodyText"/>
      </w:pPr>
      <w:r w:rsidRPr="008E2ACA">
        <w:t xml:space="preserve">In particular, the Master, if informed of persons in distress, must proceed with all possible speed to the rescue of such persons insofar as such action may reasonably be expected of him. </w:t>
      </w:r>
    </w:p>
    <w:p w14:paraId="59ED029E" w14:textId="77777777" w:rsidR="00B910D7" w:rsidRPr="008E2ACA" w:rsidRDefault="00B910D7" w:rsidP="00B910D7">
      <w:pPr>
        <w:pStyle w:val="BodyText"/>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8E2ACA" w:rsidRDefault="00B910D7" w:rsidP="00B910D7">
      <w:pPr>
        <w:pStyle w:val="Heading3"/>
        <w:keepNext w:val="0"/>
        <w:keepLines w:val="0"/>
        <w:ind w:left="993" w:hanging="993"/>
      </w:pPr>
      <w:bookmarkStart w:id="470" w:name="_Toc98334495"/>
      <w:bookmarkStart w:id="471" w:name="_Toc111186873"/>
      <w:r w:rsidRPr="008E2ACA">
        <w:t>Applicability to Mass Operations</w:t>
      </w:r>
      <w:bookmarkEnd w:id="470"/>
      <w:bookmarkEnd w:id="471"/>
      <w:r w:rsidRPr="008E2ACA">
        <w:t xml:space="preserve"> </w:t>
      </w:r>
    </w:p>
    <w:p w14:paraId="76F592D4" w14:textId="77777777" w:rsidR="00B910D7" w:rsidRPr="008E2ACA" w:rsidRDefault="00B910D7" w:rsidP="00B910D7">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460ECEEB" w14:textId="77777777" w:rsidR="00B910D7" w:rsidRPr="008E2ACA" w:rsidRDefault="00B910D7" w:rsidP="00B910D7">
      <w:pPr>
        <w:pStyle w:val="BodyText"/>
      </w:pPr>
      <w:r w:rsidRPr="008E2ACA">
        <w:lastRenderedPageBreak/>
        <w:t xml:space="preserve">The State obligations will only find application to MASS operators to the extent that both: </w:t>
      </w:r>
    </w:p>
    <w:p w14:paraId="4124E99C" w14:textId="77777777" w:rsidR="00B910D7" w:rsidRPr="008E2ACA" w:rsidRDefault="00B910D7" w:rsidP="00B910D7">
      <w:pPr>
        <w:pStyle w:val="BodyText"/>
        <w:numPr>
          <w:ilvl w:val="0"/>
          <w:numId w:val="105"/>
        </w:numPr>
        <w:ind w:left="426" w:hanging="426"/>
      </w:pPr>
      <w:r w:rsidRPr="008E2ACA">
        <w:t xml:space="preserve">the MASS is itself a “ship”; and </w:t>
      </w:r>
    </w:p>
    <w:p w14:paraId="4022D027" w14:textId="77777777" w:rsidR="00B910D7" w:rsidRPr="008E2ACA" w:rsidRDefault="00B910D7" w:rsidP="00B910D7">
      <w:pPr>
        <w:pStyle w:val="BodyText"/>
        <w:numPr>
          <w:ilvl w:val="0"/>
          <w:numId w:val="105"/>
        </w:numPr>
        <w:ind w:left="426" w:hanging="426"/>
      </w:pPr>
      <w:r w:rsidRPr="008E2ACA">
        <w:t xml:space="preserve">an individual operator can be regarded as its “master” at the time of becoming aware of an incident. </w:t>
      </w:r>
    </w:p>
    <w:p w14:paraId="129830C7" w14:textId="77777777" w:rsidR="00B910D7" w:rsidRPr="008E2ACA" w:rsidRDefault="00B910D7" w:rsidP="00B910D7">
      <w:pPr>
        <w:pStyle w:val="BodyText"/>
      </w:pPr>
      <w:r w:rsidRPr="008E2ACA">
        <w:t xml:space="preserve">A “master” under s.313 of the Merchant Shipping Act 1995 is the individual with “command or charge of a ship”. </w:t>
      </w:r>
    </w:p>
    <w:p w14:paraId="7393F624" w14:textId="77777777" w:rsidR="00B910D7" w:rsidRPr="008E2ACA" w:rsidRDefault="00B910D7" w:rsidP="00B910D7">
      <w:pPr>
        <w:pStyle w:val="Heading3"/>
        <w:keepNext w:val="0"/>
        <w:keepLines w:val="0"/>
        <w:ind w:left="993" w:hanging="993"/>
      </w:pPr>
      <w:bookmarkStart w:id="472" w:name="_Toc98334496"/>
      <w:bookmarkStart w:id="473" w:name="_Toc111186874"/>
      <w:r w:rsidRPr="008E2ACA">
        <w:t>MASS Remote Controller Task Requirements</w:t>
      </w:r>
      <w:bookmarkEnd w:id="472"/>
      <w:bookmarkEnd w:id="473"/>
      <w:r w:rsidRPr="008E2ACA">
        <w:t xml:space="preserve"> </w:t>
      </w:r>
    </w:p>
    <w:p w14:paraId="0E56B798" w14:textId="77777777" w:rsidR="00B910D7" w:rsidRPr="008E2ACA" w:rsidRDefault="00B910D7" w:rsidP="00B910D7">
      <w:pPr>
        <w:pStyle w:val="BodyText"/>
      </w:pPr>
      <w:r w:rsidRPr="008E2ACA">
        <w:t>The duty to render assistance will fall to be discharged, if at all, by the MASS Master, potentially delegated to the controller.</w:t>
      </w:r>
    </w:p>
    <w:p w14:paraId="2FCE0714" w14:textId="77777777" w:rsidR="00B910D7" w:rsidRPr="008E2ACA" w:rsidRDefault="00B910D7" w:rsidP="00B910D7">
      <w:pPr>
        <w:pStyle w:val="BodyText"/>
      </w:pPr>
      <w:r w:rsidRPr="008E2ACA">
        <w:t xml:space="preserve">The duty is qualified by what is reasonably to be expected given the limitations and characteristics of the relevant MASS. The duty does not require, nor is it limited to, taking persons on board. </w:t>
      </w:r>
    </w:p>
    <w:p w14:paraId="0DF26156" w14:textId="77777777" w:rsidR="00B910D7" w:rsidRPr="008E2ACA" w:rsidRDefault="00B910D7" w:rsidP="00B910D7">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8E2ACA" w:rsidRDefault="00B910D7" w:rsidP="00B910D7">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0404C71F" w14:textId="77777777" w:rsidR="00B910D7" w:rsidRPr="008E2ACA" w:rsidRDefault="00B910D7" w:rsidP="00B910D7">
      <w:pPr>
        <w:pStyle w:val="BodyText"/>
      </w:pPr>
      <w:r w:rsidRPr="008E2ACA">
        <w:t xml:space="preserve">On the assumption that the MASS will have stand off and close up monitoring capability giving continuous feedback to the remote controller, as a minimum: </w:t>
      </w:r>
    </w:p>
    <w:p w14:paraId="4657B0A0" w14:textId="77777777" w:rsidR="00B910D7" w:rsidRPr="008E2ACA" w:rsidRDefault="00B910D7" w:rsidP="00B910D7">
      <w:pPr>
        <w:pStyle w:val="BodyText"/>
        <w:numPr>
          <w:ilvl w:val="0"/>
          <w:numId w:val="106"/>
        </w:numPr>
        <w:ind w:left="426" w:hanging="568"/>
      </w:pPr>
      <w:r w:rsidRPr="008E2ACA">
        <w:t xml:space="preserve">Having become aware of persons in distress, the MASS remote controller should make best endeavours to inform the appropriate search and rescue authorities through whichever means appropriate i.e. radio, camera live feed. </w:t>
      </w:r>
    </w:p>
    <w:p w14:paraId="2D1FC517" w14:textId="77777777" w:rsidR="00B910D7" w:rsidRPr="008E2ACA" w:rsidRDefault="00B910D7" w:rsidP="00B910D7">
      <w:pPr>
        <w:pStyle w:val="BodyText"/>
        <w:numPr>
          <w:ilvl w:val="0"/>
          <w:numId w:val="106"/>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8E2ACA" w:rsidRDefault="00B910D7" w:rsidP="00B910D7">
      <w:pPr>
        <w:pStyle w:val="BodyText"/>
      </w:pPr>
      <w:r w:rsidRPr="008E2ACA">
        <w:t>Efforts should not be made to embark persons if this cannot be done safely, relative to the peril faced by persons in distress.</w:t>
      </w:r>
    </w:p>
    <w:p w14:paraId="0296337F" w14:textId="77777777" w:rsidR="00BA1B03" w:rsidRDefault="00BA1B03" w:rsidP="00F856EF">
      <w:pPr>
        <w:pStyle w:val="BodyText"/>
      </w:pPr>
    </w:p>
    <w:p w14:paraId="198A5242" w14:textId="77777777" w:rsidR="00BA1B03" w:rsidRDefault="00BA1B03" w:rsidP="00F856EF">
      <w:pPr>
        <w:pStyle w:val="BodyText"/>
      </w:pPr>
    </w:p>
    <w:p w14:paraId="60736356" w14:textId="77777777" w:rsidR="00BA1B03" w:rsidRDefault="00BA1B03" w:rsidP="00F856EF">
      <w:pPr>
        <w:pStyle w:val="BodyText"/>
      </w:pPr>
    </w:p>
    <w:p w14:paraId="4B88A19B" w14:textId="584FF478" w:rsidR="00CF6EC7" w:rsidRPr="00CF6EC7" w:rsidDel="00F856EF" w:rsidRDefault="00CF6EC7" w:rsidP="00CF6EC7">
      <w:pPr>
        <w:pStyle w:val="BodyText"/>
        <w:rPr>
          <w:del w:id="474" w:author="Jillian Carson-Jackson" w:date="2022-08-12T08:36:00Z"/>
        </w:rPr>
      </w:pPr>
    </w:p>
    <w:p w14:paraId="16626C79" w14:textId="3E526105" w:rsidR="001725D4" w:rsidRDefault="001725D4" w:rsidP="001725D4">
      <w:pPr>
        <w:pStyle w:val="Heading2"/>
        <w:rPr>
          <w:caps w:val="0"/>
        </w:rPr>
      </w:pPr>
      <w:bookmarkStart w:id="475" w:name="_Toc111186875"/>
      <w:r>
        <w:rPr>
          <w:caps w:val="0"/>
        </w:rPr>
        <w:t>Salvage and Towage</w:t>
      </w:r>
      <w:bookmarkEnd w:id="475"/>
    </w:p>
    <w:p w14:paraId="6B2D94D8" w14:textId="77777777" w:rsidR="00CF6EC7" w:rsidRDefault="00CF6EC7" w:rsidP="00CF6EC7">
      <w:pPr>
        <w:pStyle w:val="Heading2separationline"/>
      </w:pPr>
    </w:p>
    <w:p w14:paraId="42B432A4" w14:textId="77777777" w:rsidR="00F85D38" w:rsidRDefault="00F85D38" w:rsidP="00F85D38">
      <w:pPr>
        <w:pStyle w:val="BodyText"/>
        <w:rPr>
          <w:ins w:id="476" w:author="Jillian Carson-Jackson" w:date="2022-08-12T08:39:00Z"/>
        </w:rPr>
      </w:pPr>
      <w:ins w:id="477" w:author="Jillian Carson-Jackson" w:date="2022-08-12T08:39:00Z">
        <w:r>
          <w:t>[Consider content from an IALA perspective]</w:t>
        </w:r>
      </w:ins>
    </w:p>
    <w:p w14:paraId="26007B6D" w14:textId="77777777" w:rsidR="00CF6EC7" w:rsidRPr="00CF6EC7" w:rsidRDefault="00CF6EC7" w:rsidP="00CF6EC7">
      <w:pPr>
        <w:pStyle w:val="BodyText"/>
      </w:pPr>
    </w:p>
    <w:p w14:paraId="6023C2A6" w14:textId="767DF301" w:rsidR="005A6F84" w:rsidRDefault="004C2714" w:rsidP="00CB1D11">
      <w:pPr>
        <w:pStyle w:val="Heading1"/>
        <w:suppressAutoHyphens/>
        <w:rPr>
          <w:caps w:val="0"/>
        </w:rPr>
      </w:pPr>
      <w:bookmarkStart w:id="478" w:name="_Toc111186876"/>
      <w:r>
        <w:rPr>
          <w:caps w:val="0"/>
        </w:rPr>
        <w:t>Considerations for Provision of MAtoN in a Mass Environment</w:t>
      </w:r>
      <w:bookmarkEnd w:id="478"/>
    </w:p>
    <w:p w14:paraId="355E5FFE" w14:textId="77777777" w:rsidR="00CF6EC7" w:rsidRDefault="00CF6EC7" w:rsidP="00CF6EC7">
      <w:pPr>
        <w:pStyle w:val="Heading1separationline"/>
      </w:pPr>
    </w:p>
    <w:p w14:paraId="463D95B2" w14:textId="77777777" w:rsidR="00127955" w:rsidRPr="008E2ACA" w:rsidRDefault="00127955" w:rsidP="00127955">
      <w:pPr>
        <w:pStyle w:val="BodyText"/>
      </w:pPr>
      <w:commentRangeStart w:id="479"/>
      <w:r w:rsidRPr="008E2ACA">
        <w:t xml:space="preserve">The AtoN </w:t>
      </w:r>
      <w:commentRangeEnd w:id="479"/>
      <w:r w:rsidR="006A354B">
        <w:rPr>
          <w:rStyle w:val="CommentReference"/>
        </w:rPr>
        <w:commentReference w:id="479"/>
      </w:r>
      <w:r w:rsidRPr="008E2ACA">
        <w:t xml:space="preserve">to be delivered to support the various degrees of autonomy for MASS operations need to be identified considering: </w:t>
      </w:r>
    </w:p>
    <w:p w14:paraId="43A4B178" w14:textId="77777777" w:rsidR="00127955" w:rsidRPr="008E2ACA" w:rsidRDefault="00127955" w:rsidP="00127955">
      <w:pPr>
        <w:pStyle w:val="BodyText"/>
        <w:numPr>
          <w:ilvl w:val="0"/>
          <w:numId w:val="50"/>
        </w:numPr>
        <w:ind w:left="567" w:hanging="567"/>
      </w:pPr>
      <w:r w:rsidRPr="008E2ACA">
        <w:t>Risk Mitigation</w:t>
      </w:r>
    </w:p>
    <w:p w14:paraId="20392056" w14:textId="77777777" w:rsidR="00127955" w:rsidRPr="008E2ACA" w:rsidRDefault="00127955" w:rsidP="00127955">
      <w:pPr>
        <w:pStyle w:val="BodyText"/>
        <w:numPr>
          <w:ilvl w:val="0"/>
          <w:numId w:val="50"/>
        </w:numPr>
        <w:ind w:left="567" w:hanging="567"/>
      </w:pPr>
      <w:r w:rsidRPr="008E2ACA">
        <w:t>Services to be rendered to support safe navigation</w:t>
      </w:r>
    </w:p>
    <w:p w14:paraId="4A9A519E" w14:textId="77777777" w:rsidR="00127955" w:rsidRPr="008E2ACA" w:rsidRDefault="00127955" w:rsidP="00127955">
      <w:pPr>
        <w:pStyle w:val="BodyText"/>
        <w:numPr>
          <w:ilvl w:val="0"/>
          <w:numId w:val="50"/>
        </w:numPr>
        <w:ind w:left="567" w:hanging="567"/>
      </w:pPr>
      <w:r w:rsidRPr="008E2ACA">
        <w:t>Methods for service delivery / provision</w:t>
      </w:r>
    </w:p>
    <w:p w14:paraId="1D39F417" w14:textId="77777777" w:rsidR="00127955" w:rsidRPr="008E2ACA" w:rsidRDefault="00127955" w:rsidP="00127955">
      <w:pPr>
        <w:pStyle w:val="BodyText"/>
        <w:numPr>
          <w:ilvl w:val="0"/>
          <w:numId w:val="50"/>
        </w:numPr>
        <w:ind w:left="567" w:hanging="567"/>
      </w:pPr>
      <w:r w:rsidRPr="008E2ACA">
        <w:t xml:space="preserve">MASS service requirements </w:t>
      </w:r>
    </w:p>
    <w:p w14:paraId="5355DA17" w14:textId="77777777" w:rsidR="00127955" w:rsidRPr="008E2ACA" w:rsidRDefault="00127955" w:rsidP="00127955">
      <w:pPr>
        <w:pStyle w:val="BodyText"/>
        <w:numPr>
          <w:ilvl w:val="0"/>
          <w:numId w:val="50"/>
        </w:numPr>
        <w:ind w:left="567" w:hanging="567"/>
      </w:pPr>
      <w:r w:rsidRPr="008E2ACA">
        <w:lastRenderedPageBreak/>
        <w:t>Remote berthing and connections to shore services</w:t>
      </w:r>
    </w:p>
    <w:p w14:paraId="1F9C85FD" w14:textId="77777777" w:rsidR="00127955" w:rsidRPr="008E2ACA" w:rsidRDefault="00127955" w:rsidP="00127955">
      <w:pPr>
        <w:pStyle w:val="BodyText"/>
        <w:numPr>
          <w:ilvl w:val="0"/>
          <w:numId w:val="50"/>
        </w:numPr>
        <w:ind w:left="567" w:hanging="567"/>
      </w:pPr>
      <w:r w:rsidRPr="008E2ACA">
        <w:t>VTS environment interaction</w:t>
      </w:r>
    </w:p>
    <w:p w14:paraId="52CD0863" w14:textId="77777777" w:rsidR="00127955" w:rsidRPr="008E2ACA" w:rsidRDefault="00127955" w:rsidP="00127955">
      <w:pPr>
        <w:pStyle w:val="BodyText"/>
        <w:numPr>
          <w:ilvl w:val="0"/>
          <w:numId w:val="50"/>
        </w:numPr>
        <w:ind w:left="567" w:hanging="567"/>
      </w:pPr>
      <w:r w:rsidRPr="008E2ACA">
        <w:t>Route Message transfer</w:t>
      </w:r>
    </w:p>
    <w:p w14:paraId="1EC790C3" w14:textId="77777777" w:rsidR="00127955" w:rsidRPr="008E2ACA" w:rsidRDefault="00127955" w:rsidP="00127955">
      <w:pPr>
        <w:pStyle w:val="BodyText"/>
        <w:numPr>
          <w:ilvl w:val="0"/>
          <w:numId w:val="50"/>
        </w:numPr>
        <w:ind w:left="567" w:hanging="567"/>
      </w:pPr>
      <w:r w:rsidRPr="008E2ACA">
        <w:t>Local situational awareness and control including tracking of all vessels/</w:t>
      </w:r>
      <w:commentRangeStart w:id="480"/>
      <w:commentRangeStart w:id="481"/>
      <w:commentRangeStart w:id="482"/>
      <w:r w:rsidRPr="008E2ACA">
        <w:t>boats</w:t>
      </w:r>
      <w:commentRangeEnd w:id="480"/>
      <w:r w:rsidRPr="008E2ACA">
        <w:rPr>
          <w:rStyle w:val="CommentReference"/>
        </w:rPr>
        <w:commentReference w:id="480"/>
      </w:r>
      <w:commentRangeEnd w:id="481"/>
      <w:commentRangeEnd w:id="482"/>
      <w:r>
        <w:rPr>
          <w:rStyle w:val="CommentReference"/>
        </w:rPr>
        <w:commentReference w:id="481"/>
      </w:r>
      <w:r>
        <w:rPr>
          <w:rStyle w:val="CommentReference"/>
        </w:rPr>
        <w:commentReference w:id="482"/>
      </w:r>
    </w:p>
    <w:p w14:paraId="690957AA" w14:textId="77777777" w:rsidR="00127955" w:rsidRPr="008E2ACA" w:rsidRDefault="00127955" w:rsidP="00127955">
      <w:pPr>
        <w:pStyle w:val="BodyText"/>
        <w:numPr>
          <w:ilvl w:val="0"/>
          <w:numId w:val="50"/>
        </w:numPr>
        <w:ind w:left="567" w:hanging="567"/>
      </w:pPr>
      <w:r w:rsidRPr="008E2ACA">
        <w:t>Metrological systems and data</w:t>
      </w:r>
    </w:p>
    <w:p w14:paraId="2674F1E5" w14:textId="77777777" w:rsidR="00127955" w:rsidRPr="008E2ACA" w:rsidRDefault="00127955" w:rsidP="00127955">
      <w:pPr>
        <w:pStyle w:val="BodyText"/>
        <w:numPr>
          <w:ilvl w:val="0"/>
          <w:numId w:val="50"/>
        </w:numPr>
        <w:ind w:left="567" w:hanging="567"/>
      </w:pPr>
      <w:r w:rsidRPr="008E2ACA">
        <w:t>Hydrographic systems and data</w:t>
      </w:r>
    </w:p>
    <w:p w14:paraId="6F70AF90" w14:textId="77777777" w:rsidR="00127955" w:rsidRPr="008E2ACA" w:rsidRDefault="00127955" w:rsidP="00127955">
      <w:pPr>
        <w:pStyle w:val="BodyText"/>
        <w:numPr>
          <w:ilvl w:val="0"/>
          <w:numId w:val="50"/>
        </w:numPr>
        <w:ind w:left="567" w:hanging="567"/>
      </w:pPr>
      <w:r w:rsidRPr="008E2ACA">
        <w:t>AtoN availability</w:t>
      </w:r>
    </w:p>
    <w:p w14:paraId="510C0B31" w14:textId="77777777" w:rsidR="00127955" w:rsidRPr="008E2ACA" w:rsidRDefault="00127955" w:rsidP="00127955">
      <w:pPr>
        <w:pStyle w:val="BodyText"/>
        <w:numPr>
          <w:ilvl w:val="0"/>
          <w:numId w:val="50"/>
        </w:numPr>
        <w:ind w:left="567" w:hanging="567"/>
      </w:pPr>
      <w:r w:rsidRPr="008E2ACA">
        <w:t>Vessel traffic and density</w:t>
      </w:r>
    </w:p>
    <w:p w14:paraId="56163596" w14:textId="77777777" w:rsidR="00127955" w:rsidRPr="008E2ACA" w:rsidRDefault="00127955" w:rsidP="00127955">
      <w:pPr>
        <w:pStyle w:val="BodyText"/>
        <w:numPr>
          <w:ilvl w:val="0"/>
          <w:numId w:val="50"/>
        </w:numPr>
        <w:ind w:left="567" w:hanging="567"/>
      </w:pPr>
      <w:r w:rsidRPr="008E2ACA">
        <w:t>Adaptation of traditional AtoN services to support MASS</w:t>
      </w:r>
      <w:r>
        <w:t>, including in pilotage waters</w:t>
      </w:r>
    </w:p>
    <w:p w14:paraId="2D128CB7" w14:textId="77777777" w:rsidR="00127955" w:rsidRPr="008E2ACA" w:rsidRDefault="00127955" w:rsidP="00127955">
      <w:pPr>
        <w:pStyle w:val="BodyText"/>
        <w:numPr>
          <w:ilvl w:val="0"/>
          <w:numId w:val="50"/>
        </w:numPr>
        <w:ind w:left="567" w:hanging="567"/>
      </w:pPr>
      <w:r w:rsidRPr="008E2ACA">
        <w:t xml:space="preserve">Adopt, adapt or extend existing technology </w:t>
      </w:r>
    </w:p>
    <w:p w14:paraId="3BAD1E6C" w14:textId="77777777" w:rsidR="00127955" w:rsidRDefault="00127955" w:rsidP="00127955">
      <w:pPr>
        <w:pStyle w:val="BodyText"/>
        <w:numPr>
          <w:ilvl w:val="0"/>
          <w:numId w:val="50"/>
        </w:numPr>
        <w:ind w:left="567" w:hanging="567"/>
      </w:pPr>
      <w:r w:rsidRPr="008E2ACA">
        <w:t>Communication services</w:t>
      </w:r>
    </w:p>
    <w:p w14:paraId="7B74FC2F" w14:textId="77777777" w:rsidR="00127955" w:rsidRPr="008E2ACA" w:rsidRDefault="00127955" w:rsidP="00127955">
      <w:pPr>
        <w:pStyle w:val="BodyText"/>
        <w:numPr>
          <w:ilvl w:val="0"/>
          <w:numId w:val="50"/>
        </w:numPr>
        <w:ind w:left="567" w:hanging="567"/>
      </w:pPr>
      <w:r>
        <w:t>Sustainability of AtoN</w:t>
      </w:r>
    </w:p>
    <w:p w14:paraId="7EDE2D54" w14:textId="77777777" w:rsidR="00CF6EC7" w:rsidRPr="00CF6EC7" w:rsidRDefault="00CF6EC7" w:rsidP="00CF6EC7">
      <w:pPr>
        <w:pStyle w:val="BodyText"/>
      </w:pPr>
    </w:p>
    <w:p w14:paraId="250020DD" w14:textId="488603C3" w:rsidR="004C2714" w:rsidRDefault="00B910D7" w:rsidP="004C2714">
      <w:pPr>
        <w:pStyle w:val="Heading2"/>
        <w:rPr>
          <w:caps w:val="0"/>
        </w:rPr>
      </w:pPr>
      <w:bookmarkStart w:id="483" w:name="_Toc111186877"/>
      <w:r>
        <w:rPr>
          <w:caps w:val="0"/>
        </w:rPr>
        <w:t>Delivery of AtoN for MASS Environment</w:t>
      </w:r>
      <w:bookmarkEnd w:id="483"/>
    </w:p>
    <w:p w14:paraId="5013323A" w14:textId="77777777" w:rsidR="00B910D7" w:rsidRDefault="00B910D7" w:rsidP="00B910D7">
      <w:pPr>
        <w:pStyle w:val="Heading2separationline"/>
      </w:pPr>
    </w:p>
    <w:p w14:paraId="6B17CCE5" w14:textId="77777777" w:rsidR="00B910D7" w:rsidRPr="008E2ACA" w:rsidRDefault="00B910D7" w:rsidP="00B910D7">
      <w:pPr>
        <w:pStyle w:val="BodyText"/>
      </w:pPr>
      <w:commentRangeStart w:id="484"/>
      <w:r w:rsidRPr="008E2ACA">
        <w:t xml:space="preserve">The AtoN </w:t>
      </w:r>
      <w:commentRangeEnd w:id="484"/>
      <w:r>
        <w:rPr>
          <w:rStyle w:val="CommentReference"/>
        </w:rPr>
        <w:commentReference w:id="484"/>
      </w:r>
      <w:r w:rsidRPr="008E2ACA">
        <w:t>to be delivered to support the various degrees of autonomy for MASS operations need to be identified considering: MASS interaction with:</w:t>
      </w:r>
    </w:p>
    <w:p w14:paraId="0B1C653B" w14:textId="77777777" w:rsidR="00B910D7" w:rsidRDefault="00B910D7" w:rsidP="00B910D7">
      <w:pPr>
        <w:pStyle w:val="BodyText"/>
        <w:numPr>
          <w:ilvl w:val="0"/>
          <w:numId w:val="98"/>
        </w:numPr>
        <w:ind w:left="426" w:hanging="426"/>
      </w:pPr>
      <w:r w:rsidRPr="008E2ACA">
        <w:t>Fixed</w:t>
      </w:r>
      <w:r>
        <w:t xml:space="preserve">, </w:t>
      </w:r>
      <w:r w:rsidRPr="008E2ACA">
        <w:t>floating</w:t>
      </w:r>
      <w:r>
        <w:t>,</w:t>
      </w:r>
      <w:r w:rsidRPr="008E2ACA">
        <w:t xml:space="preserve"> </w:t>
      </w:r>
      <w:commentRangeStart w:id="485"/>
      <w:commentRangeEnd w:id="485"/>
      <w:r>
        <w:rPr>
          <w:rStyle w:val="CommentReference"/>
        </w:rPr>
        <w:commentReference w:id="485"/>
      </w:r>
      <w:r>
        <w:t xml:space="preserve">electronic and radio </w:t>
      </w:r>
      <w:commentRangeStart w:id="486"/>
      <w:r>
        <w:t>AtoN</w:t>
      </w:r>
      <w:commentRangeEnd w:id="486"/>
      <w:r>
        <w:rPr>
          <w:rStyle w:val="CommentReference"/>
        </w:rPr>
        <w:commentReference w:id="486"/>
      </w:r>
    </w:p>
    <w:p w14:paraId="5B643B9C" w14:textId="77777777" w:rsidR="00B910D7" w:rsidRDefault="00B910D7" w:rsidP="00B910D7">
      <w:pPr>
        <w:pStyle w:val="BodyText"/>
        <w:numPr>
          <w:ilvl w:val="0"/>
          <w:numId w:val="98"/>
        </w:numPr>
        <w:ind w:left="426" w:hanging="426"/>
      </w:pPr>
      <w:r>
        <w:t>Position support mechanisms as technology evolves</w:t>
      </w:r>
    </w:p>
    <w:p w14:paraId="2F4FABD6" w14:textId="77777777" w:rsidR="00B910D7" w:rsidRPr="008E2ACA" w:rsidRDefault="00B910D7" w:rsidP="00B910D7">
      <w:pPr>
        <w:pStyle w:val="BodyText"/>
        <w:numPr>
          <w:ilvl w:val="0"/>
          <w:numId w:val="98"/>
        </w:numPr>
        <w:ind w:left="426" w:hanging="426"/>
      </w:pPr>
      <w:r w:rsidRPr="008E2ACA">
        <w:t>Manned vessels</w:t>
      </w:r>
    </w:p>
    <w:p w14:paraId="1E7FF441" w14:textId="77777777" w:rsidR="00B910D7" w:rsidRPr="008E2ACA" w:rsidRDefault="00B910D7" w:rsidP="00B910D7">
      <w:pPr>
        <w:pStyle w:val="BodyText"/>
        <w:numPr>
          <w:ilvl w:val="0"/>
          <w:numId w:val="99"/>
        </w:numPr>
      </w:pPr>
      <w:r w:rsidRPr="008E2ACA">
        <w:t>Choice of media (voice, digital, etc)</w:t>
      </w:r>
    </w:p>
    <w:p w14:paraId="2DCA2E57" w14:textId="77777777" w:rsidR="00B910D7" w:rsidRPr="008E2ACA" w:rsidRDefault="00B910D7" w:rsidP="00B910D7">
      <w:pPr>
        <w:pStyle w:val="BodyText"/>
        <w:numPr>
          <w:ilvl w:val="0"/>
          <w:numId w:val="99"/>
        </w:numPr>
      </w:pPr>
      <w:r w:rsidRPr="008E2ACA">
        <w:t xml:space="preserve">How to inform other seafarers </w:t>
      </w:r>
      <w:r w:rsidRPr="008A329C">
        <w:t>(COLREG rules 16++)</w:t>
      </w:r>
    </w:p>
    <w:p w14:paraId="40609972" w14:textId="77777777" w:rsidR="00B910D7" w:rsidRPr="008E2ACA" w:rsidRDefault="00B910D7" w:rsidP="00B910D7">
      <w:pPr>
        <w:pStyle w:val="BodyText"/>
        <w:numPr>
          <w:ilvl w:val="0"/>
          <w:numId w:val="99"/>
        </w:numPr>
      </w:pPr>
      <w:r w:rsidRPr="008E2ACA">
        <w:t>How to interact with smaller vessels, kayaks, rowing boats etc. (including target detection)</w:t>
      </w:r>
    </w:p>
    <w:p w14:paraId="54EB7C16" w14:textId="77777777" w:rsidR="00B910D7" w:rsidRPr="008E2ACA" w:rsidRDefault="00B910D7" w:rsidP="00B910D7">
      <w:pPr>
        <w:pStyle w:val="BodyText"/>
        <w:numPr>
          <w:ilvl w:val="0"/>
          <w:numId w:val="98"/>
        </w:numPr>
        <w:ind w:left="426" w:hanging="426"/>
      </w:pPr>
      <w:r w:rsidRPr="008E2ACA">
        <w:t>GMDSS compatibility</w:t>
      </w:r>
    </w:p>
    <w:p w14:paraId="69043161" w14:textId="77777777" w:rsidR="00B910D7" w:rsidRPr="008E2ACA" w:rsidRDefault="00B910D7" w:rsidP="00B910D7">
      <w:pPr>
        <w:pStyle w:val="BodyText"/>
        <w:numPr>
          <w:ilvl w:val="0"/>
          <w:numId w:val="98"/>
        </w:numPr>
        <w:ind w:left="426" w:hanging="426"/>
      </w:pPr>
      <w:r w:rsidRPr="008E2ACA">
        <w:t>Offshore structures</w:t>
      </w:r>
    </w:p>
    <w:p w14:paraId="60E74AD3" w14:textId="77777777" w:rsidR="00B910D7" w:rsidRPr="008E2ACA" w:rsidRDefault="00B910D7" w:rsidP="00B910D7">
      <w:pPr>
        <w:pStyle w:val="BodyText"/>
        <w:numPr>
          <w:ilvl w:val="0"/>
          <w:numId w:val="98"/>
        </w:numPr>
        <w:ind w:left="426" w:hanging="426"/>
      </w:pPr>
      <w:r w:rsidRPr="008E2ACA">
        <w:t>MASS/MASS</w:t>
      </w:r>
    </w:p>
    <w:p w14:paraId="242E72C5" w14:textId="77777777" w:rsidR="00B910D7" w:rsidRPr="008E2ACA" w:rsidRDefault="00B910D7" w:rsidP="00B910D7">
      <w:pPr>
        <w:pStyle w:val="BodyText"/>
        <w:numPr>
          <w:ilvl w:val="0"/>
          <w:numId w:val="98"/>
        </w:numPr>
        <w:ind w:left="426" w:hanging="426"/>
      </w:pPr>
      <w:r>
        <w:t>Other s</w:t>
      </w:r>
      <w:r w:rsidRPr="008E2ACA">
        <w:t>hore based</w:t>
      </w:r>
      <w:r>
        <w:t xml:space="preserve"> infrastructure</w:t>
      </w:r>
    </w:p>
    <w:p w14:paraId="50179885" w14:textId="77777777" w:rsidR="00B910D7" w:rsidRPr="00B910D7" w:rsidRDefault="00B910D7" w:rsidP="00B910D7">
      <w:pPr>
        <w:pStyle w:val="BodyText"/>
      </w:pPr>
    </w:p>
    <w:p w14:paraId="040D9A29" w14:textId="77777777" w:rsidR="00CF6EC7" w:rsidRPr="00CF6EC7" w:rsidRDefault="00CF6EC7" w:rsidP="00CF6EC7">
      <w:pPr>
        <w:pStyle w:val="BodyText"/>
      </w:pPr>
    </w:p>
    <w:p w14:paraId="7CFD1096" w14:textId="40B6A667" w:rsidR="00675928" w:rsidRPr="00D365BE" w:rsidRDefault="000210FE" w:rsidP="00D365BE">
      <w:pPr>
        <w:pStyle w:val="Heading2"/>
        <w:rPr>
          <w:caps w:val="0"/>
        </w:rPr>
      </w:pPr>
      <w:bookmarkStart w:id="487" w:name="_Toc111186878"/>
      <w:r>
        <w:rPr>
          <w:caps w:val="0"/>
        </w:rPr>
        <w:t>[other?]</w:t>
      </w:r>
      <w:bookmarkEnd w:id="487"/>
    </w:p>
    <w:p w14:paraId="5C4F2A65" w14:textId="02EE0CCA" w:rsidR="005A6F84" w:rsidRDefault="004C2714" w:rsidP="00CB1D11">
      <w:pPr>
        <w:pStyle w:val="Heading1"/>
        <w:suppressAutoHyphens/>
        <w:rPr>
          <w:caps w:val="0"/>
        </w:rPr>
      </w:pPr>
      <w:bookmarkStart w:id="488" w:name="_Toc111186879"/>
      <w:r>
        <w:rPr>
          <w:caps w:val="0"/>
        </w:rPr>
        <w:t>Considerations for Provision of VTS in a MASS Environment</w:t>
      </w:r>
      <w:bookmarkEnd w:id="488"/>
    </w:p>
    <w:p w14:paraId="0E3410D9" w14:textId="77777777" w:rsidR="00CF6EC7" w:rsidRDefault="00CF6EC7" w:rsidP="00CF6EC7">
      <w:pPr>
        <w:pStyle w:val="Heading1separationline"/>
      </w:pPr>
    </w:p>
    <w:p w14:paraId="34787F66" w14:textId="77777777" w:rsidR="00CF6EC7" w:rsidRPr="00CF6EC7" w:rsidRDefault="00CF6EC7" w:rsidP="00CF6EC7">
      <w:pPr>
        <w:pStyle w:val="BodyText"/>
      </w:pPr>
    </w:p>
    <w:p w14:paraId="73CA926C" w14:textId="5C59C531" w:rsidR="009D3B30" w:rsidRDefault="009D3B30" w:rsidP="009D3B30">
      <w:pPr>
        <w:pStyle w:val="Heading2"/>
        <w:rPr>
          <w:caps w:val="0"/>
        </w:rPr>
      </w:pPr>
      <w:bookmarkStart w:id="489" w:name="_Toc111186880"/>
      <w:r>
        <w:rPr>
          <w:caps w:val="0"/>
        </w:rPr>
        <w:lastRenderedPageBreak/>
        <w:t>[from VTS Committee]</w:t>
      </w:r>
      <w:bookmarkEnd w:id="489"/>
    </w:p>
    <w:p w14:paraId="5BDA1957" w14:textId="77777777" w:rsidR="004B0172" w:rsidRDefault="004B0172" w:rsidP="009D3B30">
      <w:pPr>
        <w:pStyle w:val="Heading2"/>
        <w:rPr>
          <w:caps w:val="0"/>
        </w:rPr>
      </w:pPr>
      <w:bookmarkStart w:id="490" w:name="_Toc111186881"/>
      <w:bookmarkEnd w:id="490"/>
    </w:p>
    <w:p w14:paraId="08312DF1" w14:textId="77252413" w:rsidR="004C2714" w:rsidRDefault="00C01385" w:rsidP="00CB1D11">
      <w:pPr>
        <w:pStyle w:val="Heading1"/>
        <w:suppressAutoHyphens/>
        <w:rPr>
          <w:caps w:val="0"/>
        </w:rPr>
      </w:pPr>
      <w:bookmarkStart w:id="491" w:name="_Toc111186882"/>
      <w:r>
        <w:rPr>
          <w:caps w:val="0"/>
        </w:rPr>
        <w:t xml:space="preserve">Implications of MASS </w:t>
      </w:r>
      <w:r w:rsidR="00DA1027">
        <w:rPr>
          <w:caps w:val="0"/>
        </w:rPr>
        <w:t>and IALA Committees</w:t>
      </w:r>
      <w:bookmarkEnd w:id="491"/>
    </w:p>
    <w:p w14:paraId="01883866" w14:textId="77777777" w:rsidR="00CF6EC7" w:rsidRDefault="00CF6EC7" w:rsidP="00CF6EC7">
      <w:pPr>
        <w:pStyle w:val="Heading1separationline"/>
      </w:pPr>
    </w:p>
    <w:p w14:paraId="784C9700" w14:textId="77777777" w:rsidR="00CF6EC7" w:rsidRPr="00CF6EC7" w:rsidRDefault="00CF6EC7" w:rsidP="00CF6EC7">
      <w:pPr>
        <w:pStyle w:val="BodyText"/>
      </w:pPr>
    </w:p>
    <w:p w14:paraId="298016A9" w14:textId="60A7405A" w:rsidR="003352DF" w:rsidRDefault="00CD6859" w:rsidP="00CB1D11">
      <w:pPr>
        <w:pStyle w:val="Heading1"/>
        <w:suppressAutoHyphens/>
        <w:rPr>
          <w:caps w:val="0"/>
        </w:rPr>
      </w:pPr>
      <w:bookmarkStart w:id="492" w:name="_Toc111186883"/>
      <w:r>
        <w:rPr>
          <w:caps w:val="0"/>
        </w:rPr>
        <w:t>MASS and IHO</w:t>
      </w:r>
      <w:bookmarkEnd w:id="492"/>
      <w:r>
        <w:rPr>
          <w:caps w:val="0"/>
        </w:rPr>
        <w:t xml:space="preserve"> </w:t>
      </w:r>
    </w:p>
    <w:p w14:paraId="3EF296B1" w14:textId="3EC1A280" w:rsidR="00CD6859" w:rsidRDefault="00B910D7" w:rsidP="00CB1D11">
      <w:pPr>
        <w:pStyle w:val="Heading1"/>
        <w:suppressAutoHyphens/>
        <w:rPr>
          <w:caps w:val="0"/>
        </w:rPr>
      </w:pPr>
      <w:bookmarkStart w:id="493" w:name="_Toc111186884"/>
      <w:r>
        <w:rPr>
          <w:caps w:val="0"/>
        </w:rPr>
        <w:t>[other?]</w:t>
      </w:r>
      <w:bookmarkEnd w:id="493"/>
    </w:p>
    <w:p w14:paraId="733E6D8B" w14:textId="1B2D075C" w:rsidR="00854BCE" w:rsidRPr="00F55AD7" w:rsidRDefault="00646AFD" w:rsidP="00CB1D11">
      <w:pPr>
        <w:pStyle w:val="Heading1"/>
        <w:suppressAutoHyphens/>
        <w:rPr>
          <w:caps w:val="0"/>
        </w:rPr>
      </w:pPr>
      <w:bookmarkStart w:id="494" w:name="_Toc111186885"/>
      <w:r w:rsidRPr="00F55AD7">
        <w:rPr>
          <w:caps w:val="0"/>
        </w:rPr>
        <w:t>DEFINITIONS</w:t>
      </w:r>
      <w:bookmarkEnd w:id="494"/>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495"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496" w:name="_Hlk59202516"/>
      <w:bookmarkStart w:id="497" w:name="_Toc111186886"/>
      <w:bookmarkEnd w:id="495"/>
      <w:r>
        <w:t>abbreviations</w:t>
      </w:r>
      <w:bookmarkEnd w:id="497"/>
    </w:p>
    <w:p w14:paraId="24950812" w14:textId="77777777" w:rsidR="00AD12E6" w:rsidRDefault="00AD12E6" w:rsidP="00CB1D11">
      <w:pPr>
        <w:pStyle w:val="Heading1separationline"/>
        <w:keepNext/>
        <w:suppressAutoHyphens/>
      </w:pPr>
    </w:p>
    <w:p w14:paraId="721D4F42" w14:textId="1D82448B" w:rsidR="00CF6EC7" w:rsidRDefault="00B910D7" w:rsidP="00CB1D11">
      <w:pPr>
        <w:pStyle w:val="BodyText"/>
        <w:keepNext/>
        <w:suppressAutoHyphens/>
      </w:pPr>
      <w:ins w:id="498" w:author="Jillian Carson-Jackson" w:date="2022-08-12T08:45:00Z">
        <w:r>
          <w:t>[to be developed]</w:t>
        </w:r>
      </w:ins>
    </w:p>
    <w:p w14:paraId="5F381E67" w14:textId="77777777" w:rsidR="00CF6EC7" w:rsidRDefault="00CF6EC7" w:rsidP="00CB1D11">
      <w:pPr>
        <w:pStyle w:val="Abbreviations"/>
        <w:keepNext/>
        <w:suppressAutoHyphens/>
      </w:pPr>
    </w:p>
    <w:p w14:paraId="75D0A647" w14:textId="4EF319F8"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Default="001D11AC" w:rsidP="00CB1D11">
      <w:pPr>
        <w:pStyle w:val="Abbreviations"/>
        <w:keepNext/>
        <w:suppressAutoHyphens/>
      </w:pPr>
      <w:r w:rsidRPr="005F1314">
        <w:t>VTS</w:t>
      </w:r>
      <w:r w:rsidRPr="005F1314">
        <w:tab/>
        <w:t>Vessel Traffic Services</w:t>
      </w:r>
    </w:p>
    <w:p w14:paraId="0B9A2C92" w14:textId="77777777" w:rsidR="00CF6EC7" w:rsidRPr="005F1314" w:rsidRDefault="00CF6EC7" w:rsidP="00CB1D11">
      <w:pPr>
        <w:pStyle w:val="Abbreviations"/>
        <w:keepNext/>
        <w:suppressAutoHyphens/>
      </w:pPr>
    </w:p>
    <w:p w14:paraId="142964DC" w14:textId="2E9EF5A1" w:rsidR="00224DAB" w:rsidRPr="00224DAB" w:rsidRDefault="00200579" w:rsidP="00CB1D11">
      <w:pPr>
        <w:pStyle w:val="Heading1"/>
        <w:suppressAutoHyphens/>
      </w:pPr>
      <w:bookmarkStart w:id="499" w:name="_Toc111186887"/>
      <w:bookmarkEnd w:id="496"/>
      <w:r>
        <w:t>references</w:t>
      </w:r>
      <w:bookmarkEnd w:id="499"/>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500" w:name="_Hlk59209161"/>
      <w:commentRangeStart w:id="50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502"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503" w:name="_Hlk58941431"/>
      <w:bookmarkStart w:id="504" w:name="_Hlk58941398"/>
      <w:bookmarkEnd w:id="502"/>
      <w:r w:rsidRPr="00CF10E3">
        <w:t>Hawking, S. (2001) The Universe in a Nutshell.</w:t>
      </w:r>
    </w:p>
    <w:p w14:paraId="159A254B" w14:textId="77777777" w:rsidR="00CF10E3" w:rsidRDefault="00CF10E3" w:rsidP="00CB1D11">
      <w:pPr>
        <w:pStyle w:val="Reference"/>
        <w:suppressAutoHyphens/>
      </w:pPr>
      <w:bookmarkStart w:id="505" w:name="_Hlk58941458"/>
      <w:bookmarkEnd w:id="503"/>
      <w:r w:rsidRPr="00CF10E3">
        <w:t>Hawking, S. (1988) A Brief History of Time.</w:t>
      </w:r>
    </w:p>
    <w:bookmarkEnd w:id="504"/>
    <w:bookmarkEnd w:id="505"/>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commentRangeEnd w:id="501"/>
      <w:r w:rsidR="000210FE">
        <w:rPr>
          <w:rStyle w:val="CommentReference"/>
        </w:rPr>
        <w:commentReference w:id="501"/>
      </w:r>
    </w:p>
    <w:p w14:paraId="60DB1078" w14:textId="77777777" w:rsidR="0004255E" w:rsidRDefault="0004255E" w:rsidP="00CB1D11">
      <w:pPr>
        <w:pStyle w:val="Heading1"/>
        <w:suppressAutoHyphens/>
      </w:pPr>
      <w:bookmarkStart w:id="506" w:name="_Toc111186888"/>
      <w:bookmarkEnd w:id="500"/>
      <w:r>
        <w:lastRenderedPageBreak/>
        <w:t>Further reading</w:t>
      </w:r>
      <w:bookmarkEnd w:id="506"/>
    </w:p>
    <w:p w14:paraId="4F13BA56" w14:textId="77777777" w:rsidR="0004255E" w:rsidRDefault="0004255E" w:rsidP="00CB1D11">
      <w:pPr>
        <w:pStyle w:val="Heading1separationline"/>
        <w:suppressAutoHyphens/>
      </w:pPr>
    </w:p>
    <w:p w14:paraId="42E060EA" w14:textId="77777777" w:rsidR="0022582A" w:rsidRDefault="0022582A" w:rsidP="00CB1D11">
      <w:pPr>
        <w:pStyle w:val="BodyText"/>
        <w:suppressAutoHyphens/>
      </w:pPr>
      <w:bookmarkStart w:id="507" w:name="_Hlk58941611"/>
      <w:bookmarkStart w:id="508"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509" w:name="_Hlk58941649"/>
      <w:bookmarkEnd w:id="507"/>
      <w:r>
        <w:t>Einstein, A. (1905) Relativity: The Special and General Theory of Relativity</w:t>
      </w:r>
    </w:p>
    <w:p w14:paraId="61769757" w14:textId="77777777" w:rsidR="00001616" w:rsidRDefault="0022582A" w:rsidP="00CB1D11">
      <w:pPr>
        <w:pStyle w:val="Furtherreading"/>
        <w:suppressAutoHyphens/>
      </w:pPr>
      <w:r>
        <w:t>Idle, E. (1984) The Galaxy Song</w:t>
      </w:r>
    </w:p>
    <w:bookmarkEnd w:id="508"/>
    <w:bookmarkEnd w:id="509"/>
    <w:p w14:paraId="332F760F" w14:textId="77777777" w:rsidR="00456DE1" w:rsidRDefault="00456DE1" w:rsidP="00CB1D11">
      <w:pPr>
        <w:pStyle w:val="BodyText"/>
        <w:suppressAutoHyphens/>
      </w:pPr>
    </w:p>
    <w:p w14:paraId="3ED0E8D4" w14:textId="77777777" w:rsidR="00E877DC" w:rsidRDefault="00E877DC" w:rsidP="000210FE">
      <w:pPr>
        <w:pStyle w:val="Equation"/>
        <w:numPr>
          <w:ilvl w:val="0"/>
          <w:numId w:val="0"/>
        </w:numPr>
        <w:suppressAutoHyphens/>
        <w:ind w:left="360"/>
        <w:jc w:val="center"/>
        <w:rPr>
          <w:rFonts w:eastAsia="Calibri" w:cs="Calibri"/>
          <w:color w:val="407EC9"/>
          <w:sz w:val="28"/>
          <w:szCs w:val="28"/>
        </w:rPr>
        <w:pPrChange w:id="510" w:author="Jillian Carson-Jackson" w:date="2022-08-12T08:45:00Z">
          <w:pPr>
            <w:pStyle w:val="Equation"/>
            <w:suppressAutoHyphens/>
          </w:pPr>
        </w:pPrChange>
      </w:pPr>
      <w:r>
        <w:br w:type="page"/>
      </w:r>
    </w:p>
    <w:p w14:paraId="6F80DC83" w14:textId="5FF816B4" w:rsidR="00E877DC" w:rsidRDefault="006911B1" w:rsidP="00D656A2">
      <w:pPr>
        <w:pStyle w:val="Appendix"/>
        <w:rPr>
          <w:ins w:id="511" w:author="Jillian Carson-Jackson" w:date="2022-08-11T01:43:00Z"/>
        </w:rPr>
      </w:pPr>
      <w:ins w:id="512" w:author="Jillian Carson-Jackson" w:date="2022-08-11T01:42:00Z">
        <w:r>
          <w:lastRenderedPageBreak/>
          <w:t xml:space="preserve">Further references </w:t>
        </w:r>
        <w:commentRangeStart w:id="513"/>
        <w:r>
          <w:t xml:space="preserve">for MASS </w:t>
        </w:r>
      </w:ins>
      <w:commentRangeEnd w:id="513"/>
      <w:ins w:id="514" w:author="Jillian Carson-Jackson" w:date="2022-08-11T02:17:00Z">
        <w:r w:rsidR="00421D6C">
          <w:rPr>
            <w:rStyle w:val="CommentReference"/>
            <w:rFonts w:asciiTheme="minorHAnsi" w:eastAsiaTheme="minorHAnsi" w:hAnsiTheme="minorHAnsi" w:cstheme="minorBidi"/>
            <w:b w:val="0"/>
            <w:bCs w:val="0"/>
            <w:caps w:val="0"/>
            <w:color w:val="auto"/>
          </w:rPr>
          <w:commentReference w:id="513"/>
        </w:r>
      </w:ins>
    </w:p>
    <w:p w14:paraId="59B339A9" w14:textId="4C9F09EB" w:rsidR="002E6470" w:rsidRDefault="0018342F" w:rsidP="0018342F">
      <w:pPr>
        <w:pStyle w:val="BodyText"/>
        <w:rPr>
          <w:ins w:id="515" w:author="Jillian Carson-Jackson" w:date="2022-08-11T01:46:00Z"/>
        </w:rPr>
      </w:pPr>
      <w:ins w:id="516" w:author="Jillian Carson-Jackson" w:date="2022-08-11T01:43:00Z">
        <w:r>
          <w:t>There are a number of existing and developing references for MASS.  These include</w:t>
        </w:r>
      </w:ins>
      <w:ins w:id="517" w:author="Jillian Carson-Jackson" w:date="2022-08-11T01:44:00Z">
        <w:r w:rsidR="00BA3F63">
          <w:t xml:space="preserve"> documents regarding the levels of autonomy, </w:t>
        </w:r>
      </w:ins>
      <w:ins w:id="518" w:author="Jillian Carson-Jackson" w:date="2022-08-11T01:45:00Z">
        <w:r w:rsidR="00566C26">
          <w:t>documents from specific agencies</w:t>
        </w:r>
        <w:r w:rsidR="00B46FD9">
          <w:t xml:space="preserve"> (international and national), and documents from </w:t>
        </w:r>
      </w:ins>
      <w:ins w:id="519" w:author="Jillian Carson-Jackson" w:date="2022-08-11T02:03:00Z">
        <w:r w:rsidR="00947DB2">
          <w:t xml:space="preserve">classification and </w:t>
        </w:r>
      </w:ins>
      <w:ins w:id="520" w:author="Jillian Carson-Jackson" w:date="2022-08-11T01:45:00Z">
        <w:r w:rsidR="00B46FD9">
          <w:t>certification authorities</w:t>
        </w:r>
      </w:ins>
      <w:ins w:id="521" w:author="Jillian Carson-Jackson" w:date="2022-08-11T01:46:00Z">
        <w:r w:rsidR="002E6470">
          <w:t>.</w:t>
        </w:r>
      </w:ins>
    </w:p>
    <w:p w14:paraId="4B8BEADB" w14:textId="0108D470" w:rsidR="0018342F" w:rsidRDefault="002E6470" w:rsidP="002E6470">
      <w:pPr>
        <w:pStyle w:val="AppendixHead1"/>
        <w:rPr>
          <w:ins w:id="522" w:author="Jillian Carson-Jackson" w:date="2022-08-11T02:05:00Z"/>
        </w:rPr>
      </w:pPr>
      <w:ins w:id="523" w:author="Jillian Carson-Jackson" w:date="2022-08-11T01:46:00Z">
        <w:r>
          <w:t>Degrees of Autonomy</w:t>
        </w:r>
      </w:ins>
      <w:ins w:id="524" w:author="Jillian Carson-Jackson" w:date="2022-08-11T01:45:00Z">
        <w:r w:rsidR="00566C26">
          <w:t xml:space="preserve"> </w:t>
        </w:r>
      </w:ins>
    </w:p>
    <w:p w14:paraId="5B688892" w14:textId="77777777" w:rsidR="00C554BC" w:rsidRPr="00C554BC" w:rsidRDefault="00C554BC">
      <w:pPr>
        <w:pStyle w:val="Heading1separationline"/>
        <w:rPr>
          <w:ins w:id="525" w:author="Jillian Carson-Jackson" w:date="2022-08-11T01:42:00Z"/>
          <w:lang w:eastAsia="en-GB"/>
          <w:rPrChange w:id="526" w:author="Jillian Carson-Jackson" w:date="2022-08-11T02:05:00Z">
            <w:rPr>
              <w:ins w:id="527" w:author="Jillian Carson-Jackson" w:date="2022-08-11T01:42:00Z"/>
            </w:rPr>
          </w:rPrChange>
        </w:rPr>
        <w:pPrChange w:id="528" w:author="Jillian Carson-Jackson" w:date="2022-08-11T02:05:00Z">
          <w:pPr>
            <w:pStyle w:val="Appendix"/>
          </w:pPr>
        </w:pPrChange>
      </w:pPr>
    </w:p>
    <w:p w14:paraId="3C822279" w14:textId="067B2136" w:rsidR="000217EF" w:rsidRDefault="002E54B5" w:rsidP="00C554BC">
      <w:pPr>
        <w:pStyle w:val="AppendixHead2"/>
        <w:rPr>
          <w:ins w:id="529" w:author="Jillian Carson-Jackson" w:date="2022-08-11T02:06:00Z"/>
        </w:rPr>
      </w:pPr>
      <w:ins w:id="530" w:author="Jillian Carson-Jackson" w:date="2022-08-11T01:54:00Z">
        <w:r>
          <w:t>IMO</w:t>
        </w:r>
      </w:ins>
      <w:ins w:id="531" w:author="Jillian Carson-Jackson" w:date="2022-08-11T02:06:00Z">
        <w:r w:rsidR="00C554BC">
          <w:t xml:space="preserve"> Definition</w:t>
        </w:r>
      </w:ins>
    </w:p>
    <w:p w14:paraId="49E070E7" w14:textId="77777777" w:rsidR="00C554BC" w:rsidRPr="00C554BC" w:rsidRDefault="00C554BC">
      <w:pPr>
        <w:pStyle w:val="Heading2separationline"/>
        <w:rPr>
          <w:ins w:id="532" w:author="Jillian Carson-Jackson" w:date="2022-08-11T01:54:00Z"/>
          <w:lang w:eastAsia="en-GB"/>
          <w:rPrChange w:id="533" w:author="Jillian Carson-Jackson" w:date="2022-08-11T02:06:00Z">
            <w:rPr>
              <w:ins w:id="534" w:author="Jillian Carson-Jackson" w:date="2022-08-11T01:54:00Z"/>
            </w:rPr>
          </w:rPrChange>
        </w:rPr>
        <w:pPrChange w:id="535" w:author="Jillian Carson-Jackson" w:date="2022-08-11T02:06:00Z">
          <w:pPr>
            <w:pStyle w:val="ListBullet"/>
          </w:pPr>
        </w:pPrChange>
      </w:pPr>
    </w:p>
    <w:p w14:paraId="25951B0A" w14:textId="64000F37" w:rsidR="0018342F" w:rsidRDefault="0018342F">
      <w:pPr>
        <w:pStyle w:val="ListBullet"/>
        <w:numPr>
          <w:ilvl w:val="0"/>
          <w:numId w:val="0"/>
        </w:numPr>
        <w:ind w:left="360"/>
        <w:rPr>
          <w:ins w:id="536" w:author="Jillian Carson-Jackson" w:date="2022-08-11T01:43:00Z"/>
        </w:rPr>
        <w:pPrChange w:id="537" w:author="Jillian Carson-Jackson" w:date="2022-08-11T01:54:00Z">
          <w:pPr>
            <w:pStyle w:val="BodyText"/>
          </w:pPr>
        </w:pPrChange>
      </w:pPr>
      <w:ins w:id="538" w:author="Jillian Carson-Jackson" w:date="2022-08-11T01:43:00Z">
        <w:r>
          <w:t>(https://wwwcdn.imo.org/localresources/en/MediaCentre/PressBriefings/Documents/MSC.1-Circ.1638%20-%20Outcome%20Of%20The%20Regulatory%20Scoping%20ExerciseFor%20The%20Use%20Of%20Maritime%20Autonomous%20Surface%20Ships…%20(Secretariat).pdf )):</w:t>
        </w:r>
      </w:ins>
    </w:p>
    <w:p w14:paraId="643B1D02" w14:textId="44BA0C0F" w:rsidR="0018342F" w:rsidRDefault="0018342F">
      <w:pPr>
        <w:pStyle w:val="InsetList"/>
        <w:rPr>
          <w:ins w:id="539" w:author="Jillian Carson-Jackson" w:date="2022-08-11T01:43:00Z"/>
        </w:rPr>
        <w:pPrChange w:id="540" w:author="Jillian Carson-Jackson" w:date="2022-08-11T01:49:00Z">
          <w:pPr>
            <w:pStyle w:val="BodyText"/>
          </w:pPr>
        </w:pPrChange>
      </w:pPr>
      <w:ins w:id="541" w:author="Jillian Carson-Jackson" w:date="2022-08-11T01:43:00Z">
        <w:r>
          <w:t>Degree One: Ship with automated processes and decision support: Seafarers are on board to operate and control shipboard systems and functions. Some operations may be automated and at times be unsupervised but with seafarers on board ready to take control.</w:t>
        </w:r>
      </w:ins>
    </w:p>
    <w:p w14:paraId="4AD4BDCD" w14:textId="431CFBE3" w:rsidR="0018342F" w:rsidRDefault="0018342F">
      <w:pPr>
        <w:pStyle w:val="InsetList"/>
        <w:rPr>
          <w:ins w:id="542" w:author="Jillian Carson-Jackson" w:date="2022-08-11T01:43:00Z"/>
        </w:rPr>
        <w:pPrChange w:id="543" w:author="Jillian Carson-Jackson" w:date="2022-08-11T01:49:00Z">
          <w:pPr>
            <w:pStyle w:val="BodyText"/>
          </w:pPr>
        </w:pPrChange>
      </w:pPr>
      <w:ins w:id="544" w:author="Jillian Carson-Jackson" w:date="2022-08-11T01:43:00Z">
        <w:r>
          <w:t>Degree Two: Remotely controlled ship with seafarers on board: The ship is controlled and operated from another location. Seafarers are available on board to take control and to operate the shipboard systems and functions.</w:t>
        </w:r>
      </w:ins>
    </w:p>
    <w:p w14:paraId="5E8246C6" w14:textId="1E67C1B8" w:rsidR="0018342F" w:rsidRDefault="0018342F">
      <w:pPr>
        <w:pStyle w:val="InsetList"/>
        <w:rPr>
          <w:ins w:id="545" w:author="Jillian Carson-Jackson" w:date="2022-08-11T01:43:00Z"/>
        </w:rPr>
        <w:pPrChange w:id="546" w:author="Jillian Carson-Jackson" w:date="2022-08-11T01:49:00Z">
          <w:pPr>
            <w:pStyle w:val="BodyText"/>
          </w:pPr>
        </w:pPrChange>
      </w:pPr>
      <w:ins w:id="547" w:author="Jillian Carson-Jackson" w:date="2022-08-11T01:43:00Z">
        <w:r>
          <w:t>Degree Three: Remotely controlled ship without seafarers on board: The ship is controlled and operated from another location. There are no seafarers on board.</w:t>
        </w:r>
      </w:ins>
    </w:p>
    <w:p w14:paraId="46E209F3" w14:textId="65194DD4" w:rsidR="0018342F" w:rsidRDefault="0018342F">
      <w:pPr>
        <w:pStyle w:val="InsetList"/>
        <w:rPr>
          <w:ins w:id="548" w:author="Jillian Carson-Jackson" w:date="2022-08-11T01:43:00Z"/>
        </w:rPr>
        <w:pPrChange w:id="549" w:author="Jillian Carson-Jackson" w:date="2022-08-11T01:49:00Z">
          <w:pPr>
            <w:pStyle w:val="BodyText"/>
          </w:pPr>
        </w:pPrChange>
      </w:pPr>
      <w:ins w:id="550" w:author="Jillian Carson-Jackson" w:date="2022-08-11T01:43:00Z">
        <w:r>
          <w:t>Degree Four: Fully autonomous ship: The operating system of the ship is able to make decisions and determine actions by itself.</w:t>
        </w:r>
      </w:ins>
    </w:p>
    <w:p w14:paraId="42890F65" w14:textId="7710A068" w:rsidR="00C554BC" w:rsidRDefault="00C554BC" w:rsidP="00C554BC">
      <w:pPr>
        <w:pStyle w:val="AppendixHead2"/>
        <w:rPr>
          <w:ins w:id="551" w:author="Jillian Carson-Jackson" w:date="2022-08-11T02:06:00Z"/>
        </w:rPr>
      </w:pPr>
      <w:ins w:id="552" w:author="Jillian Carson-Jackson" w:date="2022-08-11T02:06:00Z">
        <w:r>
          <w:t>Sheridan Definition</w:t>
        </w:r>
      </w:ins>
    </w:p>
    <w:p w14:paraId="638C1A2A" w14:textId="77777777" w:rsidR="00C554BC" w:rsidRPr="00C554BC" w:rsidRDefault="00C554BC">
      <w:pPr>
        <w:pStyle w:val="Heading2separationline"/>
        <w:rPr>
          <w:ins w:id="553" w:author="Jillian Carson-Jackson" w:date="2022-08-11T02:06:00Z"/>
          <w:lang w:eastAsia="en-GB"/>
          <w:rPrChange w:id="554" w:author="Jillian Carson-Jackson" w:date="2022-08-11T02:06:00Z">
            <w:rPr>
              <w:ins w:id="555" w:author="Jillian Carson-Jackson" w:date="2022-08-11T02:06:00Z"/>
            </w:rPr>
          </w:rPrChange>
        </w:rPr>
        <w:pPrChange w:id="556" w:author="Jillian Carson-Jackson" w:date="2022-08-11T02:06:00Z">
          <w:pPr>
            <w:pStyle w:val="BodyText"/>
          </w:pPr>
        </w:pPrChange>
      </w:pPr>
    </w:p>
    <w:p w14:paraId="771BF62C" w14:textId="4D450A65" w:rsidR="00196C3C" w:rsidRDefault="00C4650C" w:rsidP="007C3CE1">
      <w:pPr>
        <w:pStyle w:val="BodyText"/>
        <w:rPr>
          <w:ins w:id="557" w:author="Jillian Carson-Jackson" w:date="2022-08-11T01:53:00Z"/>
        </w:rPr>
      </w:pPr>
      <w:ins w:id="558" w:author="Jillian Carson-Jackson" w:date="2022-08-11T01:52:00Z">
        <w:r>
          <w:t>As defined</w:t>
        </w:r>
        <w:r w:rsidR="003037D1">
          <w:t xml:space="preserve"> in ‘Human and Computer Control / of undersea teleoperators</w:t>
        </w:r>
      </w:ins>
      <w:ins w:id="559" w:author="Jillian Carson-Jackson" w:date="2022-08-11T01:53:00Z">
        <w:r w:rsidR="003037D1">
          <w:t xml:space="preserve">’ (Thomas B Sheridan and William L. Verplank, 1976) </w:t>
        </w:r>
      </w:ins>
    </w:p>
    <w:p w14:paraId="5381346B" w14:textId="77777777" w:rsidR="002E54B5" w:rsidRDefault="002E54B5">
      <w:pPr>
        <w:pStyle w:val="InsetList"/>
        <w:rPr>
          <w:ins w:id="560" w:author="Jillian Carson-Jackson" w:date="2022-08-11T01:53:00Z"/>
        </w:rPr>
        <w:pPrChange w:id="561" w:author="Jillian Carson-Jackson" w:date="2022-08-11T01:53:00Z">
          <w:pPr>
            <w:pStyle w:val="BodyText"/>
          </w:pPr>
        </w:pPrChange>
      </w:pPr>
      <w:ins w:id="562" w:author="Jillian Carson-Jackson" w:date="2022-08-11T01:53:00Z">
        <w:r>
          <w:t>Level 1 – The computer offers no assistance, human in charge of all decisions and actions</w:t>
        </w:r>
      </w:ins>
    </w:p>
    <w:p w14:paraId="1EC4CD28" w14:textId="77777777" w:rsidR="002E54B5" w:rsidRDefault="002E54B5">
      <w:pPr>
        <w:pStyle w:val="InsetList"/>
        <w:rPr>
          <w:ins w:id="563" w:author="Jillian Carson-Jackson" w:date="2022-08-11T01:53:00Z"/>
        </w:rPr>
        <w:pPrChange w:id="564" w:author="Jillian Carson-Jackson" w:date="2022-08-11T01:53:00Z">
          <w:pPr>
            <w:pStyle w:val="BodyText"/>
          </w:pPr>
        </w:pPrChange>
      </w:pPr>
      <w:ins w:id="565" w:author="Jillian Carson-Jackson" w:date="2022-08-11T01:53:00Z">
        <w:r>
          <w:t>Level 2 – The computer offers a complete set of decision alternatives</w:t>
        </w:r>
      </w:ins>
    </w:p>
    <w:p w14:paraId="7EFF3AAA" w14:textId="77777777" w:rsidR="002E54B5" w:rsidRDefault="002E54B5">
      <w:pPr>
        <w:pStyle w:val="InsetList"/>
        <w:rPr>
          <w:ins w:id="566" w:author="Jillian Carson-Jackson" w:date="2022-08-11T01:53:00Z"/>
        </w:rPr>
        <w:pPrChange w:id="567" w:author="Jillian Carson-Jackson" w:date="2022-08-11T01:53:00Z">
          <w:pPr>
            <w:pStyle w:val="BodyText"/>
          </w:pPr>
        </w:pPrChange>
      </w:pPr>
      <w:ins w:id="568" w:author="Jillian Carson-Jackson" w:date="2022-08-11T01:53:00Z">
        <w:r>
          <w:t>Level 3 – The computer narrows alternatives down to a few</w:t>
        </w:r>
      </w:ins>
    </w:p>
    <w:p w14:paraId="207A825F" w14:textId="77777777" w:rsidR="002E54B5" w:rsidRDefault="002E54B5">
      <w:pPr>
        <w:pStyle w:val="InsetList"/>
        <w:rPr>
          <w:ins w:id="569" w:author="Jillian Carson-Jackson" w:date="2022-08-11T01:53:00Z"/>
        </w:rPr>
        <w:pPrChange w:id="570" w:author="Jillian Carson-Jackson" w:date="2022-08-11T01:53:00Z">
          <w:pPr>
            <w:pStyle w:val="BodyText"/>
          </w:pPr>
        </w:pPrChange>
      </w:pPr>
      <w:ins w:id="571" w:author="Jillian Carson-Jackson" w:date="2022-08-11T01:53:00Z">
        <w:r>
          <w:t>Level 4 – Computer suggest a single alternative</w:t>
        </w:r>
      </w:ins>
    </w:p>
    <w:p w14:paraId="16E83EAC" w14:textId="77777777" w:rsidR="002E54B5" w:rsidRDefault="002E54B5">
      <w:pPr>
        <w:pStyle w:val="InsetList"/>
        <w:rPr>
          <w:ins w:id="572" w:author="Jillian Carson-Jackson" w:date="2022-08-11T01:53:00Z"/>
        </w:rPr>
        <w:pPrChange w:id="573" w:author="Jillian Carson-Jackson" w:date="2022-08-11T01:53:00Z">
          <w:pPr>
            <w:pStyle w:val="BodyText"/>
          </w:pPr>
        </w:pPrChange>
      </w:pPr>
      <w:ins w:id="574" w:author="Jillian Carson-Jackson" w:date="2022-08-11T01:53:00Z">
        <w:r>
          <w:t>Level 5 – The computer executes the suggested action if the human approves</w:t>
        </w:r>
      </w:ins>
    </w:p>
    <w:p w14:paraId="66B8FCE3" w14:textId="77777777" w:rsidR="002E54B5" w:rsidRDefault="002E54B5">
      <w:pPr>
        <w:pStyle w:val="InsetList"/>
        <w:rPr>
          <w:ins w:id="575" w:author="Jillian Carson-Jackson" w:date="2022-08-11T01:53:00Z"/>
        </w:rPr>
        <w:pPrChange w:id="576" w:author="Jillian Carson-Jackson" w:date="2022-08-11T01:53:00Z">
          <w:pPr>
            <w:pStyle w:val="BodyText"/>
          </w:pPr>
        </w:pPrChange>
      </w:pPr>
      <w:ins w:id="577" w:author="Jillian Carson-Jackson" w:date="2022-08-11T01:53:00Z">
        <w:r>
          <w:t>Level 6 – The computer allows the human restricted time to veto before automatic execution</w:t>
        </w:r>
      </w:ins>
    </w:p>
    <w:p w14:paraId="61CA7757" w14:textId="77777777" w:rsidR="002E54B5" w:rsidRDefault="002E54B5">
      <w:pPr>
        <w:pStyle w:val="InsetList"/>
        <w:rPr>
          <w:ins w:id="578" w:author="Jillian Carson-Jackson" w:date="2022-08-11T01:53:00Z"/>
        </w:rPr>
        <w:pPrChange w:id="579" w:author="Jillian Carson-Jackson" w:date="2022-08-11T01:53:00Z">
          <w:pPr>
            <w:pStyle w:val="BodyText"/>
          </w:pPr>
        </w:pPrChange>
      </w:pPr>
      <w:ins w:id="580" w:author="Jillian Carson-Jackson" w:date="2022-08-11T01:53:00Z">
        <w:r>
          <w:t>Level 7 – The computer executes automatically, when necessary informing human</w:t>
        </w:r>
      </w:ins>
    </w:p>
    <w:p w14:paraId="2F512D82" w14:textId="77777777" w:rsidR="002E54B5" w:rsidRDefault="002E54B5">
      <w:pPr>
        <w:pStyle w:val="InsetList"/>
        <w:rPr>
          <w:ins w:id="581" w:author="Jillian Carson-Jackson" w:date="2022-08-11T01:53:00Z"/>
        </w:rPr>
        <w:pPrChange w:id="582" w:author="Jillian Carson-Jackson" w:date="2022-08-11T01:53:00Z">
          <w:pPr>
            <w:pStyle w:val="BodyText"/>
          </w:pPr>
        </w:pPrChange>
      </w:pPr>
      <w:ins w:id="583" w:author="Jillian Carson-Jackson" w:date="2022-08-11T01:53:00Z">
        <w:r>
          <w:t>Level 8 – The computer informs human only if asked</w:t>
        </w:r>
      </w:ins>
    </w:p>
    <w:p w14:paraId="584B9317" w14:textId="77777777" w:rsidR="002E54B5" w:rsidRDefault="002E54B5">
      <w:pPr>
        <w:pStyle w:val="InsetList"/>
        <w:rPr>
          <w:ins w:id="584" w:author="Jillian Carson-Jackson" w:date="2022-08-11T01:53:00Z"/>
        </w:rPr>
        <w:pPrChange w:id="585" w:author="Jillian Carson-Jackson" w:date="2022-08-11T01:53:00Z">
          <w:pPr>
            <w:pStyle w:val="BodyText"/>
          </w:pPr>
        </w:pPrChange>
      </w:pPr>
      <w:ins w:id="586" w:author="Jillian Carson-Jackson" w:date="2022-08-11T01:53:00Z">
        <w:r>
          <w:t>Level 9 – The computer informs human only if it (the computer) decides so</w:t>
        </w:r>
      </w:ins>
    </w:p>
    <w:p w14:paraId="76C23349" w14:textId="6656C267" w:rsidR="003037D1" w:rsidRDefault="002E54B5">
      <w:pPr>
        <w:pStyle w:val="InsetList"/>
        <w:rPr>
          <w:ins w:id="587" w:author="Jillian Carson-Jackson" w:date="2022-08-11T01:49:00Z"/>
        </w:rPr>
        <w:pPrChange w:id="588" w:author="Jillian Carson-Jackson" w:date="2022-08-11T01:53:00Z">
          <w:pPr>
            <w:pStyle w:val="BodyText"/>
          </w:pPr>
        </w:pPrChange>
      </w:pPr>
      <w:ins w:id="589" w:author="Jillian Carson-Jackson" w:date="2022-08-11T01:53:00Z">
        <w:r>
          <w:t>Level 10 – The computer does everything autonomously, ignores human</w:t>
        </w:r>
      </w:ins>
    </w:p>
    <w:p w14:paraId="6E3B1DA9" w14:textId="15784742" w:rsidR="000217EF" w:rsidRDefault="007C3CE1" w:rsidP="007C3CE1">
      <w:pPr>
        <w:pStyle w:val="AppendixHead1"/>
        <w:rPr>
          <w:ins w:id="590" w:author="Jillian Carson-Jackson" w:date="2022-08-11T02:05:00Z"/>
        </w:rPr>
      </w:pPr>
      <w:ins w:id="591" w:author="Jillian Carson-Jackson" w:date="2022-08-11T01:54:00Z">
        <w:r>
          <w:t xml:space="preserve">International </w:t>
        </w:r>
      </w:ins>
      <w:ins w:id="592" w:author="Jillian Carson-Jackson" w:date="2022-08-11T02:00:00Z">
        <w:r w:rsidR="00B278D9">
          <w:t xml:space="preserve">and Regional </w:t>
        </w:r>
      </w:ins>
      <w:ins w:id="593" w:author="Jillian Carson-Jackson" w:date="2022-08-11T01:55:00Z">
        <w:r>
          <w:t>Agencies</w:t>
        </w:r>
      </w:ins>
    </w:p>
    <w:p w14:paraId="4976AF22" w14:textId="77777777" w:rsidR="00C554BC" w:rsidRPr="00C554BC" w:rsidRDefault="00C554BC">
      <w:pPr>
        <w:pStyle w:val="Heading1separationline"/>
        <w:rPr>
          <w:ins w:id="594" w:author="Jillian Carson-Jackson" w:date="2022-08-11T01:54:00Z"/>
          <w:lang w:eastAsia="en-GB"/>
          <w:rPrChange w:id="595" w:author="Jillian Carson-Jackson" w:date="2022-08-11T02:05:00Z">
            <w:rPr>
              <w:ins w:id="596" w:author="Jillian Carson-Jackson" w:date="2022-08-11T01:54:00Z"/>
            </w:rPr>
          </w:rPrChange>
        </w:rPr>
        <w:pPrChange w:id="597" w:author="Jillian Carson-Jackson" w:date="2022-08-11T02:05:00Z">
          <w:pPr>
            <w:pStyle w:val="BodyText"/>
          </w:pPr>
        </w:pPrChange>
      </w:pPr>
    </w:p>
    <w:p w14:paraId="68A477F5" w14:textId="5EEE1226" w:rsidR="0018342F" w:rsidRDefault="0018342F" w:rsidP="00B4113B">
      <w:pPr>
        <w:pStyle w:val="AppendixHead2"/>
        <w:rPr>
          <w:ins w:id="598" w:author="Jillian Carson-Jackson" w:date="2022-08-11T02:05:00Z"/>
        </w:rPr>
      </w:pPr>
      <w:ins w:id="599" w:author="Jillian Carson-Jackson" w:date="2022-08-11T01:43:00Z">
        <w:r>
          <w:t xml:space="preserve">Maritime Safety Committee (MSC) of the IMO </w:t>
        </w:r>
      </w:ins>
    </w:p>
    <w:p w14:paraId="24344172" w14:textId="77777777" w:rsidR="00C554BC" w:rsidRPr="00C554BC" w:rsidRDefault="00C554BC">
      <w:pPr>
        <w:pStyle w:val="Heading2separationline"/>
        <w:rPr>
          <w:ins w:id="600" w:author="Jillian Carson-Jackson" w:date="2022-08-11T01:43:00Z"/>
          <w:lang w:eastAsia="en-GB"/>
          <w:rPrChange w:id="601" w:author="Jillian Carson-Jackson" w:date="2022-08-11T02:05:00Z">
            <w:rPr>
              <w:ins w:id="602" w:author="Jillian Carson-Jackson" w:date="2022-08-11T01:43:00Z"/>
            </w:rPr>
          </w:rPrChange>
        </w:rPr>
        <w:pPrChange w:id="603" w:author="Jillian Carson-Jackson" w:date="2022-08-11T02:05:00Z">
          <w:pPr>
            <w:pStyle w:val="BodyText"/>
          </w:pPr>
        </w:pPrChange>
      </w:pPr>
    </w:p>
    <w:p w14:paraId="089AD331" w14:textId="3AAAC0EB" w:rsidR="0018342F" w:rsidRDefault="0018342F">
      <w:pPr>
        <w:pStyle w:val="Bullet1"/>
        <w:rPr>
          <w:ins w:id="604" w:author="Jillian Carson-Jackson" w:date="2022-08-11T01:43:00Z"/>
        </w:rPr>
        <w:pPrChange w:id="605" w:author="Jillian Carson-Jackson" w:date="2022-08-11T01:57:00Z">
          <w:pPr>
            <w:pStyle w:val="BodyText"/>
          </w:pPr>
        </w:pPrChange>
      </w:pPr>
      <w:ins w:id="606" w:author="Jillian Carson-Jackson" w:date="2022-08-11T01:43:00Z">
        <w:r>
          <w:t>MSC-MEPC.2/Circ.12/Rev.2: REVISED GUIDELINES FOR FORMAL SAFETY ASSESSMENT (FSA) FOR USE IN THE IMO RULE-MAKING PROCESS</w:t>
        </w:r>
      </w:ins>
    </w:p>
    <w:p w14:paraId="36A4A278" w14:textId="40335B36" w:rsidR="0018342F" w:rsidRDefault="0018342F" w:rsidP="0018342F">
      <w:pPr>
        <w:pStyle w:val="BodyText"/>
        <w:rPr>
          <w:ins w:id="607" w:author="Jillian Carson-Jackson" w:date="2022-08-11T01:43:00Z"/>
        </w:rPr>
      </w:pPr>
      <w:ins w:id="608" w:author="Jillian Carson-Jackson" w:date="2022-08-11T01:43:00Z">
        <w:r>
          <w:lastRenderedPageBreak/>
          <w:t xml:space="preserve">https://wwwcdn.imo.org/localresources/en/OurWork/Safety/Documents/MSC-MEPC%202-Circ%2012-Rev%202.pdf </w:t>
        </w:r>
      </w:ins>
    </w:p>
    <w:p w14:paraId="64F99AC0" w14:textId="29393701" w:rsidR="0018342F" w:rsidRDefault="0018342F">
      <w:pPr>
        <w:pStyle w:val="Bullet1"/>
        <w:rPr>
          <w:ins w:id="609" w:author="Jillian Carson-Jackson" w:date="2022-08-11T01:43:00Z"/>
        </w:rPr>
        <w:pPrChange w:id="610" w:author="Jillian Carson-Jackson" w:date="2022-08-11T01:56:00Z">
          <w:pPr>
            <w:pStyle w:val="BodyText"/>
          </w:pPr>
        </w:pPrChange>
      </w:pPr>
      <w:ins w:id="611" w:author="Jillian Carson-Jackson" w:date="2022-08-11T01:43:00Z">
        <w:r>
          <w:t>Regulatory Scoping Exercise at MSC 103 in May 2021</w:t>
        </w:r>
      </w:ins>
    </w:p>
    <w:p w14:paraId="56B2AAB0" w14:textId="1B642537" w:rsidR="0018342F" w:rsidRDefault="0018342F">
      <w:pPr>
        <w:pStyle w:val="Bullet2"/>
        <w:rPr>
          <w:ins w:id="612" w:author="Jillian Carson-Jackson" w:date="2022-08-11T01:43:00Z"/>
        </w:rPr>
        <w:pPrChange w:id="613" w:author="Jillian Carson-Jackson" w:date="2022-08-11T01:57:00Z">
          <w:pPr>
            <w:pStyle w:val="BodyText"/>
          </w:pPr>
        </w:pPrChange>
      </w:pPr>
      <w:ins w:id="614" w:author="Jillian Carson-Jackson" w:date="2022-08-11T01:43:00Z">
        <w:r>
          <w:t>Interim guidelines for MASS trials</w:t>
        </w:r>
      </w:ins>
    </w:p>
    <w:p w14:paraId="1F4B1435" w14:textId="375ED132" w:rsidR="0018342F" w:rsidRDefault="0018342F">
      <w:pPr>
        <w:pStyle w:val="Bullet2"/>
        <w:rPr>
          <w:ins w:id="615" w:author="Jillian Carson-Jackson" w:date="2022-08-11T01:43:00Z"/>
        </w:rPr>
        <w:pPrChange w:id="616" w:author="Jillian Carson-Jackson" w:date="2022-08-11T01:59:00Z">
          <w:pPr>
            <w:pStyle w:val="BodyText"/>
          </w:pPr>
        </w:pPrChange>
      </w:pPr>
      <w:ins w:id="617" w:author="Jillian Carson-Jackson" w:date="2022-08-11T01:43:00Z">
        <w:r>
          <w:t>IMO’s Maritime Safety Committee finalizes its analysis of ship safety treaties, to assess next steps for regulating Maritime Autonomous Surface Ships (MASS).</w:t>
        </w:r>
      </w:ins>
    </w:p>
    <w:p w14:paraId="1E52E8CF" w14:textId="1464CF43" w:rsidR="0018342F" w:rsidRDefault="0018342F" w:rsidP="00E33556">
      <w:pPr>
        <w:pStyle w:val="BodyText"/>
        <w:ind w:left="1350"/>
        <w:rPr>
          <w:ins w:id="618" w:author="Jillian Carson-Jackson" w:date="2022-08-11T01:43:00Z"/>
        </w:rPr>
      </w:pPr>
      <w:ins w:id="619" w:author="Jillian Carson-Jackson" w:date="2022-08-11T01:43:00Z">
        <w:r>
          <w:t xml:space="preserve">https://www.imo.org/en/MediaCentre/PressBriefings/pages/MASSRSE2021.aspx </w:t>
        </w:r>
      </w:ins>
    </w:p>
    <w:p w14:paraId="6DB9FF79" w14:textId="78F62A8C" w:rsidR="0018342F" w:rsidRDefault="0018342F">
      <w:pPr>
        <w:pStyle w:val="Bullet2"/>
        <w:rPr>
          <w:ins w:id="620" w:author="Jillian Carson-Jackson" w:date="2022-08-11T01:43:00Z"/>
        </w:rPr>
        <w:pPrChange w:id="621" w:author="Jillian Carson-Jackson" w:date="2022-08-11T01:59:00Z">
          <w:pPr>
            <w:pStyle w:val="BodyText"/>
          </w:pPr>
        </w:pPrChange>
      </w:pPr>
      <w:ins w:id="622" w:author="Jillian Carson-Jackson" w:date="2022-08-11T01:43:00Z">
        <w:r w:rsidRPr="00B278D9">
          <w:t>Annex</w:t>
        </w:r>
        <w:r>
          <w:t xml:space="preserve"> to the report of MSC 103 (MSC 103/21/Add.1, annex 8) and can also be found in circular MSC.1/Circ.1638 (Outcome of the Regulatory Scoping Exercise for the use of Maritime Autonomous Surface Ships (MASS)</w:t>
        </w:r>
      </w:ins>
      <w:ins w:id="623" w:author="Jillian Carson-Jackson" w:date="2022-08-11T02:00:00Z">
        <w:r w:rsidR="00B278D9">
          <w:t>)</w:t>
        </w:r>
      </w:ins>
    </w:p>
    <w:p w14:paraId="138AC097" w14:textId="2273F622" w:rsidR="0018342F" w:rsidRDefault="0018342F">
      <w:pPr>
        <w:pStyle w:val="BodyText"/>
        <w:ind w:left="1350"/>
        <w:rPr>
          <w:ins w:id="624" w:author="Jillian Carson-Jackson" w:date="2022-08-11T01:43:00Z"/>
        </w:rPr>
        <w:pPrChange w:id="625" w:author="Jillian Carson-Jackson" w:date="2022-08-11T01:59:00Z">
          <w:pPr>
            <w:pStyle w:val="BodyText"/>
          </w:pPr>
        </w:pPrChange>
      </w:pPr>
      <w:ins w:id="626" w:author="Jillian Carson-Jackson" w:date="2022-08-11T01:43:00Z">
        <w:r>
          <w:t xml:space="preserve">https://wwwcdn.imo.org/localresources/en/MediaCentre/PressBriefings/Documents/MSC.1-Circ.1638%20-%20Outcome%20Of%20The%20Regulatory%20Scoping%20ExerciseFor%20The%20Use%20Of%20Maritime%20Autonomous%20Surface%20Ships…%20(Secretariat).pdf </w:t>
        </w:r>
      </w:ins>
    </w:p>
    <w:p w14:paraId="4D0B2F9B" w14:textId="0260F89E" w:rsidR="0018342F" w:rsidRDefault="0018342F" w:rsidP="006061E7">
      <w:pPr>
        <w:pStyle w:val="AppendixHead2"/>
        <w:rPr>
          <w:ins w:id="627" w:author="Jillian Carson-Jackson" w:date="2022-08-11T02:07:00Z"/>
        </w:rPr>
      </w:pPr>
      <w:ins w:id="628" w:author="Jillian Carson-Jackson" w:date="2022-08-11T01:43:00Z">
        <w:r>
          <w:t>European Commmission</w:t>
        </w:r>
      </w:ins>
    </w:p>
    <w:p w14:paraId="0F356C04" w14:textId="77777777" w:rsidR="009572FF" w:rsidRPr="009572FF" w:rsidRDefault="009572FF">
      <w:pPr>
        <w:pStyle w:val="Heading2separationline"/>
        <w:rPr>
          <w:ins w:id="629" w:author="Jillian Carson-Jackson" w:date="2022-08-11T01:43:00Z"/>
          <w:lang w:eastAsia="en-GB"/>
          <w:rPrChange w:id="630" w:author="Jillian Carson-Jackson" w:date="2022-08-11T02:07:00Z">
            <w:rPr>
              <w:ins w:id="631" w:author="Jillian Carson-Jackson" w:date="2022-08-11T01:43:00Z"/>
            </w:rPr>
          </w:rPrChange>
        </w:rPr>
        <w:pPrChange w:id="632" w:author="Jillian Carson-Jackson" w:date="2022-08-11T02:07:00Z">
          <w:pPr>
            <w:pStyle w:val="BodyText"/>
          </w:pPr>
        </w:pPrChange>
      </w:pPr>
    </w:p>
    <w:p w14:paraId="412E237A" w14:textId="69438518" w:rsidR="0018342F" w:rsidRDefault="0018342F">
      <w:pPr>
        <w:pStyle w:val="Bullet2"/>
        <w:rPr>
          <w:ins w:id="633" w:author="Jillian Carson-Jackson" w:date="2022-08-11T01:43:00Z"/>
        </w:rPr>
        <w:pPrChange w:id="634" w:author="Jillian Carson-Jackson" w:date="2022-08-11T02:00:00Z">
          <w:pPr>
            <w:pStyle w:val="BodyText"/>
          </w:pPr>
        </w:pPrChange>
      </w:pPr>
      <w:ins w:id="635" w:author="Jillian Carson-Jackson" w:date="2022-08-11T01:43:00Z">
        <w:r>
          <w:t>EU Operational Guidelines for Safe,Secure and Sustainable Trials of Maritime Autonomous</w:t>
        </w:r>
      </w:ins>
      <w:ins w:id="636" w:author="Jillian Carson-Jackson" w:date="2022-08-11T02:01:00Z">
        <w:r w:rsidR="006061E7">
          <w:t xml:space="preserve"> </w:t>
        </w:r>
      </w:ins>
      <w:ins w:id="637" w:author="Jillian Carson-Jackson" w:date="2022-08-11T01:43:00Z">
        <w:r>
          <w:t>Surface Ships (MASS)</w:t>
        </w:r>
      </w:ins>
    </w:p>
    <w:p w14:paraId="2213D4D1" w14:textId="32A08C05" w:rsidR="0018342F" w:rsidRDefault="0018342F">
      <w:pPr>
        <w:pStyle w:val="BodyText"/>
        <w:ind w:left="1350"/>
        <w:rPr>
          <w:ins w:id="638" w:author="Jillian Carson-Jackson" w:date="2022-08-11T01:43:00Z"/>
        </w:rPr>
        <w:pPrChange w:id="639" w:author="Jillian Carson-Jackson" w:date="2022-08-11T02:01:00Z">
          <w:pPr>
            <w:pStyle w:val="BodyText"/>
          </w:pPr>
        </w:pPrChange>
      </w:pPr>
      <w:ins w:id="640" w:author="Jillian Carson-Jackson" w:date="2022-08-11T01:43:00Z">
        <w:r>
          <w:t xml:space="preserve">https://transport.ec.europa.eu/document/download/9987d7c6-3e10-4206-b71d-2340807f3984_en?filename=guidelines_for_safe_mass.pdf </w:t>
        </w:r>
      </w:ins>
    </w:p>
    <w:p w14:paraId="6DD81311" w14:textId="23151140" w:rsidR="0018342F" w:rsidRDefault="0018342F">
      <w:pPr>
        <w:pStyle w:val="BodyText"/>
        <w:ind w:left="1350"/>
        <w:rPr>
          <w:ins w:id="641" w:author="Jillian Carson-Jackson" w:date="2022-08-11T01:43:00Z"/>
        </w:rPr>
        <w:pPrChange w:id="642" w:author="Jillian Carson-Jackson" w:date="2022-08-11T02:01:00Z">
          <w:pPr>
            <w:pStyle w:val="BodyText"/>
          </w:pPr>
        </w:pPrChange>
      </w:pPr>
      <w:ins w:id="643" w:author="Jillian Carson-Jackson" w:date="2022-08-11T01:43:00Z">
        <w:r>
          <w:t xml:space="preserve">https://transport.ec.europa.eu/news/european-commission-encourages-maritime-future-which-includes-autonomous-and-sustainable-ships-and-2020-11-30_en </w:t>
        </w:r>
      </w:ins>
    </w:p>
    <w:p w14:paraId="15605569" w14:textId="3E873F3A" w:rsidR="0018342F" w:rsidRDefault="0018342F">
      <w:pPr>
        <w:pStyle w:val="Bullet2"/>
        <w:rPr>
          <w:ins w:id="644" w:author="Jillian Carson-Jackson" w:date="2022-08-11T01:43:00Z"/>
        </w:rPr>
        <w:pPrChange w:id="645" w:author="Jillian Carson-Jackson" w:date="2022-08-11T02:01:00Z">
          <w:pPr>
            <w:pStyle w:val="BodyText"/>
          </w:pPr>
        </w:pPrChange>
      </w:pPr>
      <w:ins w:id="646" w:author="Jillian Carson-Jackson" w:date="2022-08-11T01:43:00Z">
        <w:r>
          <w:t>Safemass</w:t>
        </w:r>
      </w:ins>
    </w:p>
    <w:p w14:paraId="2BB955B8" w14:textId="2A3F4D1B" w:rsidR="0018342F" w:rsidRDefault="0018342F">
      <w:pPr>
        <w:pStyle w:val="BodyText"/>
        <w:ind w:left="1350"/>
        <w:rPr>
          <w:ins w:id="647" w:author="Jillian Carson-Jackson" w:date="2022-08-11T01:43:00Z"/>
        </w:rPr>
        <w:pPrChange w:id="648" w:author="Jillian Carson-Jackson" w:date="2022-08-11T02:01:00Z">
          <w:pPr>
            <w:pStyle w:val="BodyText"/>
          </w:pPr>
        </w:pPrChange>
      </w:pPr>
      <w:ins w:id="649" w:author="Jillian Carson-Jackson" w:date="2022-08-11T01:43:00Z">
        <w:r>
          <w:t xml:space="preserve">https://emsa.europa.eu/mass.html </w:t>
        </w:r>
      </w:ins>
    </w:p>
    <w:p w14:paraId="6D6C5E47" w14:textId="6EE4613E" w:rsidR="006061E7" w:rsidRDefault="00947DB2" w:rsidP="0018342F">
      <w:pPr>
        <w:pStyle w:val="AppendixHead1"/>
        <w:rPr>
          <w:ins w:id="650" w:author="Jillian Carson-Jackson" w:date="2022-08-11T02:07:00Z"/>
        </w:rPr>
      </w:pPr>
      <w:ins w:id="651" w:author="Jillian Carson-Jackson" w:date="2022-08-11T02:03:00Z">
        <w:r>
          <w:t xml:space="preserve">National </w:t>
        </w:r>
        <w:r w:rsidR="00BB66EE">
          <w:t>Authorities</w:t>
        </w:r>
      </w:ins>
    </w:p>
    <w:p w14:paraId="692BED69" w14:textId="77777777" w:rsidR="009572FF" w:rsidRPr="009572FF" w:rsidRDefault="009572FF">
      <w:pPr>
        <w:pStyle w:val="Heading1separationline"/>
        <w:rPr>
          <w:ins w:id="652" w:author="Jillian Carson-Jackson" w:date="2022-08-11T02:01:00Z"/>
          <w:lang w:eastAsia="en-GB"/>
          <w:rPrChange w:id="653" w:author="Jillian Carson-Jackson" w:date="2022-08-11T02:07:00Z">
            <w:rPr>
              <w:ins w:id="654" w:author="Jillian Carson-Jackson" w:date="2022-08-11T02:01:00Z"/>
            </w:rPr>
          </w:rPrChange>
        </w:rPr>
        <w:pPrChange w:id="655" w:author="Jillian Carson-Jackson" w:date="2022-08-11T02:07:00Z">
          <w:pPr>
            <w:pStyle w:val="BodyText"/>
          </w:pPr>
        </w:pPrChange>
      </w:pPr>
    </w:p>
    <w:p w14:paraId="001A2CA5" w14:textId="660F20DB" w:rsidR="0018342F" w:rsidRDefault="0018342F" w:rsidP="00DD0213">
      <w:pPr>
        <w:pStyle w:val="AppendixHead2"/>
        <w:rPr>
          <w:ins w:id="656" w:author="Jillian Carson-Jackson" w:date="2022-08-11T02:05:00Z"/>
        </w:rPr>
      </w:pPr>
      <w:ins w:id="657" w:author="Jillian Carson-Jackson" w:date="2022-08-11T01:43:00Z">
        <w:r>
          <w:t>US Federal Registry</w:t>
        </w:r>
      </w:ins>
    </w:p>
    <w:p w14:paraId="408FE78C" w14:textId="77777777" w:rsidR="00C554BC" w:rsidRPr="00C554BC" w:rsidRDefault="00C554BC">
      <w:pPr>
        <w:pStyle w:val="Heading2separationline"/>
        <w:rPr>
          <w:ins w:id="658" w:author="Jillian Carson-Jackson" w:date="2022-08-11T01:43:00Z"/>
          <w:lang w:eastAsia="en-GB"/>
          <w:rPrChange w:id="659" w:author="Jillian Carson-Jackson" w:date="2022-08-11T02:05:00Z">
            <w:rPr>
              <w:ins w:id="660" w:author="Jillian Carson-Jackson" w:date="2022-08-11T01:43:00Z"/>
            </w:rPr>
          </w:rPrChange>
        </w:rPr>
        <w:pPrChange w:id="661" w:author="Jillian Carson-Jackson" w:date="2022-08-11T02:05:00Z">
          <w:pPr>
            <w:pStyle w:val="BodyText"/>
          </w:pPr>
        </w:pPrChange>
      </w:pPr>
    </w:p>
    <w:p w14:paraId="072F5D48" w14:textId="1FF142C6" w:rsidR="0018342F" w:rsidRDefault="0018342F">
      <w:pPr>
        <w:pStyle w:val="BodyText"/>
        <w:ind w:left="1350"/>
        <w:rPr>
          <w:ins w:id="662" w:author="Jillian Carson-Jackson" w:date="2022-08-11T01:43:00Z"/>
        </w:rPr>
        <w:pPrChange w:id="663" w:author="Jillian Carson-Jackson" w:date="2022-08-11T02:07:00Z">
          <w:pPr>
            <w:pStyle w:val="BodyText"/>
          </w:pPr>
        </w:pPrChange>
      </w:pPr>
      <w:ins w:id="664" w:author="Jillian Carson-Jackson" w:date="2022-08-11T01:43:00Z">
        <w:r>
          <w:t xml:space="preserve">https://maritimesafetyinnovationlab.org/wp-content/uploads/2020/09/Federal-Register-USCG-2019-0698-RFI-Integration-of-Automated-and-Autonomous-Commercial-Vessels-and-Vessel-Technologies-Into-the-Maritime-Transportation-System.pdf </w:t>
        </w:r>
      </w:ins>
    </w:p>
    <w:p w14:paraId="3F1A547F" w14:textId="672D697E" w:rsidR="0018342F" w:rsidRDefault="0018342F" w:rsidP="00486A52">
      <w:pPr>
        <w:pStyle w:val="AppendixHead2"/>
        <w:rPr>
          <w:ins w:id="665" w:author="Jillian Carson-Jackson" w:date="2022-08-11T02:05:00Z"/>
        </w:rPr>
      </w:pPr>
      <w:ins w:id="666" w:author="Jillian Carson-Jackson" w:date="2022-08-11T01:43:00Z">
        <w:r>
          <w:t>UK Maritime and Coastguard Agency</w:t>
        </w:r>
      </w:ins>
    </w:p>
    <w:p w14:paraId="00C85326" w14:textId="77777777" w:rsidR="00C554BC" w:rsidRPr="00C554BC" w:rsidRDefault="00C554BC">
      <w:pPr>
        <w:pStyle w:val="Heading2separationline"/>
        <w:rPr>
          <w:ins w:id="667" w:author="Jillian Carson-Jackson" w:date="2022-08-11T01:43:00Z"/>
          <w:lang w:eastAsia="en-GB"/>
          <w:rPrChange w:id="668" w:author="Jillian Carson-Jackson" w:date="2022-08-11T02:05:00Z">
            <w:rPr>
              <w:ins w:id="669" w:author="Jillian Carson-Jackson" w:date="2022-08-11T01:43:00Z"/>
            </w:rPr>
          </w:rPrChange>
        </w:rPr>
        <w:pPrChange w:id="670" w:author="Jillian Carson-Jackson" w:date="2022-08-11T02:05:00Z">
          <w:pPr>
            <w:pStyle w:val="BodyText"/>
          </w:pPr>
        </w:pPrChange>
      </w:pPr>
    </w:p>
    <w:p w14:paraId="70285CF9" w14:textId="19220E56" w:rsidR="0018342F" w:rsidRDefault="0018342F">
      <w:pPr>
        <w:pStyle w:val="Bullet2"/>
        <w:rPr>
          <w:ins w:id="671" w:author="Jillian Carson-Jackson" w:date="2022-08-11T01:43:00Z"/>
        </w:rPr>
        <w:pPrChange w:id="672" w:author="Jillian Carson-Jackson" w:date="2022-08-11T02:07:00Z">
          <w:pPr>
            <w:pStyle w:val="BodyText"/>
          </w:pPr>
        </w:pPrChange>
      </w:pPr>
      <w:ins w:id="673" w:author="Jillian Carson-Jackson" w:date="2022-08-11T01:43:00Z">
        <w:r>
          <w:t>MCA RP545: Development of guidance for the mitigation of human error in automated ship- borne maritime systems</w:t>
        </w:r>
      </w:ins>
    </w:p>
    <w:p w14:paraId="5783AD00" w14:textId="7DB581F1" w:rsidR="0018342F" w:rsidRDefault="0018342F">
      <w:pPr>
        <w:pStyle w:val="BodyText"/>
        <w:ind w:left="1350"/>
        <w:rPr>
          <w:ins w:id="674" w:author="Jillian Carson-Jackson" w:date="2022-08-11T01:43:00Z"/>
        </w:rPr>
        <w:pPrChange w:id="675" w:author="Jillian Carson-Jackson" w:date="2022-08-11T02:07:00Z">
          <w:pPr>
            <w:pStyle w:val="BodyText"/>
          </w:pPr>
        </w:pPrChange>
      </w:pPr>
      <w:ins w:id="676" w:author="Jillian Carson-Jackson" w:date="2022-08-11T01:43:00Z">
        <w:r>
          <w:t xml:space="preserve">https://maritimesafetyinnovationlab.org/wp-content/uploads/2020/09/MCA-RP545-Development-of-guidance-for-the-mitigation-of-human-error-in-automated-shipborne-maritime-systems.pdf </w:t>
        </w:r>
      </w:ins>
    </w:p>
    <w:p w14:paraId="7190AC3E" w14:textId="20E7DF13" w:rsidR="0018342F" w:rsidRDefault="0018342F">
      <w:pPr>
        <w:pStyle w:val="Bullet2"/>
        <w:rPr>
          <w:ins w:id="677" w:author="Jillian Carson-Jackson" w:date="2022-08-11T01:43:00Z"/>
        </w:rPr>
        <w:pPrChange w:id="678" w:author="Jillian Carson-Jackson" w:date="2022-08-11T02:07:00Z">
          <w:pPr>
            <w:pStyle w:val="BodyText"/>
          </w:pPr>
        </w:pPrChange>
      </w:pPr>
      <w:ins w:id="679" w:author="Jillian Carson-Jackson" w:date="2022-08-11T01:43:00Z">
        <w:r>
          <w:t>Maritime Autonomous Surface Ships (MASS) UK Industry Conduct Principles and Code of Practice</w:t>
        </w:r>
      </w:ins>
    </w:p>
    <w:p w14:paraId="562CBF28" w14:textId="1F96BDAB" w:rsidR="0018342F" w:rsidRDefault="009572FF" w:rsidP="009572FF">
      <w:pPr>
        <w:pStyle w:val="BodyText"/>
        <w:ind w:left="1350"/>
        <w:rPr>
          <w:ins w:id="680" w:author="Jillian Carson-Jackson" w:date="2022-08-11T02:08:00Z"/>
        </w:rPr>
      </w:pPr>
      <w:ins w:id="681" w:author="Jillian Carson-Jackson" w:date="2022-08-11T02:08:00Z">
        <w:r>
          <w:fldChar w:fldCharType="begin"/>
        </w:r>
        <w:r>
          <w:instrText xml:space="preserve"> HYPERLINK "</w:instrText>
        </w:r>
      </w:ins>
      <w:ins w:id="682" w:author="Jillian Carson-Jackson" w:date="2022-08-11T01:43:00Z">
        <w:r>
          <w:instrText>https://maritimesafetyinnovationlab.org/wp-content/uploads/2020/10/code_of_practice_V3_2019_8Bshu5D.pdf</w:instrText>
        </w:r>
      </w:ins>
      <w:ins w:id="683" w:author="Jillian Carson-Jackson" w:date="2022-08-11T02:08:00Z">
        <w:r>
          <w:instrText xml:space="preserve">" </w:instrText>
        </w:r>
        <w:r>
          <w:fldChar w:fldCharType="separate"/>
        </w:r>
      </w:ins>
      <w:ins w:id="684" w:author="Jillian Carson-Jackson" w:date="2022-08-11T01:43:00Z">
        <w:r w:rsidRPr="00A02123">
          <w:rPr>
            <w:rStyle w:val="Hyperlink"/>
          </w:rPr>
          <w:t>https://maritimesafetyinnovationlab.org/wp-content/uploads/2020/10/code_of_practice_V3_2019_8Bshu5D.pdf</w:t>
        </w:r>
      </w:ins>
      <w:ins w:id="685" w:author="Jillian Carson-Jackson" w:date="2022-08-11T02:08:00Z">
        <w:r>
          <w:fldChar w:fldCharType="end"/>
        </w:r>
      </w:ins>
      <w:ins w:id="686" w:author="Jillian Carson-Jackson" w:date="2022-08-11T01:43:00Z">
        <w:r w:rsidR="0018342F">
          <w:t xml:space="preserve"> </w:t>
        </w:r>
      </w:ins>
    </w:p>
    <w:p w14:paraId="6F58B896" w14:textId="77777777" w:rsidR="009572FF" w:rsidRDefault="009572FF">
      <w:pPr>
        <w:pStyle w:val="BodyText"/>
        <w:ind w:left="1350"/>
        <w:rPr>
          <w:ins w:id="687" w:author="Jillian Carson-Jackson" w:date="2022-08-11T02:04:00Z"/>
        </w:rPr>
        <w:pPrChange w:id="688" w:author="Jillian Carson-Jackson" w:date="2022-08-11T02:08:00Z">
          <w:pPr>
            <w:pStyle w:val="BodyText"/>
          </w:pPr>
        </w:pPrChange>
      </w:pPr>
    </w:p>
    <w:p w14:paraId="4A971520" w14:textId="18FF6DBB" w:rsidR="00C554BC" w:rsidRDefault="00C554BC" w:rsidP="00C554BC">
      <w:pPr>
        <w:pStyle w:val="AppendixHead1"/>
        <w:rPr>
          <w:ins w:id="689" w:author="Jillian Carson-Jackson" w:date="2022-08-11T02:08:00Z"/>
        </w:rPr>
      </w:pPr>
      <w:ins w:id="690" w:author="Jillian Carson-Jackson" w:date="2022-08-11T02:05:00Z">
        <w:r>
          <w:lastRenderedPageBreak/>
          <w:t>Classification and Certification Authorities</w:t>
        </w:r>
      </w:ins>
    </w:p>
    <w:p w14:paraId="483D4E95" w14:textId="77777777" w:rsidR="009572FF" w:rsidRPr="009572FF" w:rsidRDefault="009572FF">
      <w:pPr>
        <w:pStyle w:val="Heading1separationline"/>
        <w:rPr>
          <w:ins w:id="691" w:author="Jillian Carson-Jackson" w:date="2022-08-11T01:43:00Z"/>
          <w:lang w:eastAsia="en-GB"/>
          <w:rPrChange w:id="692" w:author="Jillian Carson-Jackson" w:date="2022-08-11T02:08:00Z">
            <w:rPr>
              <w:ins w:id="693" w:author="Jillian Carson-Jackson" w:date="2022-08-11T01:43:00Z"/>
            </w:rPr>
          </w:rPrChange>
        </w:rPr>
        <w:pPrChange w:id="694" w:author="Jillian Carson-Jackson" w:date="2022-08-11T02:08:00Z">
          <w:pPr>
            <w:pStyle w:val="BodyText"/>
          </w:pPr>
        </w:pPrChange>
      </w:pPr>
    </w:p>
    <w:p w14:paraId="0DAE4C75" w14:textId="6AAD674C" w:rsidR="0018342F" w:rsidRDefault="009572FF" w:rsidP="00C554BC">
      <w:pPr>
        <w:pStyle w:val="AppendixHead2"/>
        <w:rPr>
          <w:ins w:id="695" w:author="Jillian Carson-Jackson" w:date="2022-08-11T02:05:00Z"/>
        </w:rPr>
      </w:pPr>
      <w:ins w:id="696" w:author="Jillian Carson-Jackson" w:date="2022-08-11T02:08:00Z">
        <w:r>
          <w:t>International Association of Classification Societies (</w:t>
        </w:r>
      </w:ins>
      <w:ins w:id="697" w:author="Jillian Carson-Jackson" w:date="2022-08-11T01:43:00Z">
        <w:r w:rsidR="0018342F">
          <w:t>IACS</w:t>
        </w:r>
      </w:ins>
      <w:ins w:id="698" w:author="Jillian Carson-Jackson" w:date="2022-08-11T02:08:00Z">
        <w:r>
          <w:t>)</w:t>
        </w:r>
      </w:ins>
    </w:p>
    <w:p w14:paraId="6D0E8B22" w14:textId="4FB60EA2" w:rsidR="00C554BC" w:rsidRDefault="00C554BC" w:rsidP="00C554BC">
      <w:pPr>
        <w:pStyle w:val="Heading2separationline"/>
        <w:rPr>
          <w:ins w:id="699" w:author="Jillian Carson-Jackson" w:date="2022-08-11T02:05:00Z"/>
          <w:lang w:eastAsia="en-GB"/>
        </w:rPr>
      </w:pPr>
    </w:p>
    <w:p w14:paraId="72B7DFB2" w14:textId="14698988" w:rsidR="0018342F" w:rsidRDefault="0018342F">
      <w:pPr>
        <w:pStyle w:val="BodyText"/>
        <w:ind w:left="1350"/>
        <w:rPr>
          <w:ins w:id="700" w:author="Jillian Carson-Jackson" w:date="2022-08-11T01:43:00Z"/>
        </w:rPr>
        <w:pPrChange w:id="701" w:author="Jillian Carson-Jackson" w:date="2022-08-11T02:09:00Z">
          <w:pPr>
            <w:pStyle w:val="BodyText"/>
          </w:pPr>
        </w:pPrChange>
      </w:pPr>
      <w:ins w:id="702" w:author="Jillian Carson-Jackson" w:date="2022-08-11T01:43:00Z">
        <w:r>
          <w:t xml:space="preserve">https://iacs.org.uk/media/8673/iacs-mass-position-paper-rev2.pdf </w:t>
        </w:r>
      </w:ins>
    </w:p>
    <w:p w14:paraId="5018B042" w14:textId="7A615AC5" w:rsidR="0018342F" w:rsidRDefault="00FB7BDB">
      <w:pPr>
        <w:pStyle w:val="Bullet2"/>
        <w:rPr>
          <w:ins w:id="703" w:author="Jillian Carson-Jackson" w:date="2022-08-11T01:43:00Z"/>
        </w:rPr>
        <w:pPrChange w:id="704" w:author="Jillian Carson-Jackson" w:date="2022-08-11T02:10:00Z">
          <w:pPr>
            <w:pStyle w:val="BodyText"/>
          </w:pPr>
        </w:pPrChange>
      </w:pPr>
      <w:ins w:id="705" w:author="Jillian Carson-Jackson" w:date="2022-08-11T02:10:00Z">
        <w:r>
          <w:t xml:space="preserve">Goal Based </w:t>
        </w:r>
      </w:ins>
      <w:ins w:id="706" w:author="Jillian Carson-Jackson" w:date="2022-08-11T02:11:00Z">
        <w:r>
          <w:t>instruments</w:t>
        </w:r>
      </w:ins>
      <w:ins w:id="707" w:author="Jillian Carson-Jackson" w:date="2022-08-11T01:43:00Z">
        <w:r w:rsidR="0018342F">
          <w:t xml:space="preserve"> for MASS</w:t>
        </w:r>
      </w:ins>
      <w:ins w:id="708" w:author="Jillian Carson-Jackson" w:date="2022-08-11T02:09:00Z">
        <w:r w:rsidR="00885176">
          <w:t xml:space="preserve">, as agreed on by MSC 104, identified in ‘Generic Guidelines for </w:t>
        </w:r>
      </w:ins>
      <w:ins w:id="709" w:author="Jillian Carson-Jackson" w:date="2022-08-11T02:10:00Z">
        <w:r w:rsidR="00526E18">
          <w:t>developing</w:t>
        </w:r>
      </w:ins>
      <w:ins w:id="710" w:author="Jillian Carson-Jackson" w:date="2022-08-11T02:09:00Z">
        <w:r w:rsidR="00885176">
          <w:t xml:space="preserve"> IMO goal-based standards</w:t>
        </w:r>
        <w:r w:rsidR="00526E18">
          <w:t xml:space="preserve">’ </w:t>
        </w:r>
      </w:ins>
      <w:ins w:id="711" w:author="Jillian Carson-Jackson" w:date="2022-08-11T02:10:00Z">
        <w:r w:rsidR="00526E18">
          <w:t>(MSC.1/Circ.1394/Rev.</w:t>
        </w:r>
      </w:ins>
      <w:ins w:id="712" w:author="Jillian Carson-Jackson" w:date="2022-08-11T02:11:00Z">
        <w:r>
          <w:t>2</w:t>
        </w:r>
      </w:ins>
      <w:ins w:id="713" w:author="Jillian Carson-Jackson" w:date="2022-08-11T02:10:00Z">
        <w:r w:rsidR="00526E18">
          <w:t>)</w:t>
        </w:r>
      </w:ins>
    </w:p>
    <w:p w14:paraId="5E2EB083" w14:textId="3591D9F6" w:rsidR="0018342F" w:rsidRDefault="0018342F">
      <w:pPr>
        <w:pStyle w:val="BodyText"/>
        <w:ind w:left="1350"/>
        <w:rPr>
          <w:ins w:id="714" w:author="Jillian Carson-Jackson" w:date="2022-08-11T01:43:00Z"/>
        </w:rPr>
        <w:pPrChange w:id="715" w:author="Jillian Carson-Jackson" w:date="2022-08-11T02:10:00Z">
          <w:pPr>
            <w:pStyle w:val="BodyText"/>
          </w:pPr>
        </w:pPrChange>
      </w:pPr>
      <w:ins w:id="716" w:author="Jillian Carson-Jackson" w:date="2022-08-11T01:43:00Z">
        <w:r>
          <w:t xml:space="preserve">https://wwwcdn.imo.org/localresources/en/OurWork/Safety/Documents/GBS/MSC.1-Circ.1394-Rev.2.pdf </w:t>
        </w:r>
      </w:ins>
    </w:p>
    <w:p w14:paraId="403677F1" w14:textId="5E7E4B12" w:rsidR="0018342F" w:rsidRDefault="0018342F">
      <w:pPr>
        <w:pStyle w:val="Bullet2"/>
        <w:rPr>
          <w:ins w:id="717" w:author="Jillian Carson-Jackson" w:date="2022-08-11T01:43:00Z"/>
        </w:rPr>
        <w:pPrChange w:id="718" w:author="Jillian Carson-Jackson" w:date="2022-08-11T02:11:00Z">
          <w:pPr>
            <w:pStyle w:val="BodyText"/>
          </w:pPr>
        </w:pPrChange>
      </w:pPr>
      <w:ins w:id="719" w:author="Jillian Carson-Jackson" w:date="2022-08-11T01:43:00Z">
        <w:r>
          <w:t>Human presence required in 191 IACS Resolutions (not including the Common Structural Rules, CSR)</w:t>
        </w:r>
      </w:ins>
    </w:p>
    <w:p w14:paraId="2AE02FFC" w14:textId="06F15786" w:rsidR="0018342F" w:rsidRDefault="0018342F">
      <w:pPr>
        <w:pStyle w:val="Bullet2"/>
        <w:rPr>
          <w:ins w:id="720" w:author="Jillian Carson-Jackson" w:date="2022-08-11T01:43:00Z"/>
        </w:rPr>
        <w:pPrChange w:id="721" w:author="Jillian Carson-Jackson" w:date="2022-08-11T02:11:00Z">
          <w:pPr>
            <w:pStyle w:val="BodyText"/>
          </w:pPr>
        </w:pPrChange>
      </w:pPr>
      <w:ins w:id="722" w:author="Jillian Carson-Jackson" w:date="2022-08-11T01:43:00Z">
        <w:r>
          <w:t>Participation in the IMO Work – Regulatory Scoping Exercise (RSE) (2021)</w:t>
        </w:r>
      </w:ins>
      <w:ins w:id="723" w:author="Jillian Carson-Jackson" w:date="2022-08-11T02:11:00Z">
        <w:r w:rsidR="00C82D77">
          <w:t xml:space="preserve"> (</w:t>
        </w:r>
      </w:ins>
      <w:ins w:id="724" w:author="Jillian Carson-Jackson" w:date="2022-08-11T01:43:00Z">
        <w:r>
          <w:t>IACS involved in SOLAS Chapter II-2</w:t>
        </w:r>
      </w:ins>
      <w:ins w:id="725" w:author="Jillian Carson-Jackson" w:date="2022-08-11T02:11:00Z">
        <w:r w:rsidR="00C82D77">
          <w:t>)</w:t>
        </w:r>
      </w:ins>
    </w:p>
    <w:p w14:paraId="759D969C" w14:textId="3D2EB61E" w:rsidR="0018342F" w:rsidRDefault="00C82D77" w:rsidP="00C82D77">
      <w:pPr>
        <w:pStyle w:val="AppendixHead2"/>
        <w:rPr>
          <w:ins w:id="726" w:author="Jillian Carson-Jackson" w:date="2022-08-11T02:11:00Z"/>
        </w:rPr>
      </w:pPr>
      <w:ins w:id="727" w:author="Jillian Carson-Jackson" w:date="2022-08-11T02:12:00Z">
        <w:r>
          <w:t>International Standards Organization (ISO)</w:t>
        </w:r>
      </w:ins>
    </w:p>
    <w:p w14:paraId="745DF42D" w14:textId="77777777" w:rsidR="00C82D77" w:rsidRPr="00C82D77" w:rsidRDefault="00C82D77">
      <w:pPr>
        <w:pStyle w:val="Heading2separationline"/>
        <w:rPr>
          <w:ins w:id="728" w:author="Jillian Carson-Jackson" w:date="2022-08-11T01:43:00Z"/>
          <w:lang w:eastAsia="en-GB"/>
          <w:rPrChange w:id="729" w:author="Jillian Carson-Jackson" w:date="2022-08-11T02:11:00Z">
            <w:rPr>
              <w:ins w:id="730" w:author="Jillian Carson-Jackson" w:date="2022-08-11T01:43:00Z"/>
            </w:rPr>
          </w:rPrChange>
        </w:rPr>
        <w:pPrChange w:id="731" w:author="Jillian Carson-Jackson" w:date="2022-08-11T02:11:00Z">
          <w:pPr>
            <w:pStyle w:val="BodyText"/>
          </w:pPr>
        </w:pPrChange>
      </w:pPr>
    </w:p>
    <w:p w14:paraId="39A7C420" w14:textId="0B27E16F" w:rsidR="0018342F" w:rsidRDefault="0018342F">
      <w:pPr>
        <w:pStyle w:val="Bullet2"/>
        <w:rPr>
          <w:ins w:id="732" w:author="Jillian Carson-Jackson" w:date="2022-08-11T01:43:00Z"/>
        </w:rPr>
        <w:pPrChange w:id="733" w:author="Jillian Carson-Jackson" w:date="2022-08-11T02:12:00Z">
          <w:pPr>
            <w:pStyle w:val="BodyText"/>
          </w:pPr>
        </w:pPrChange>
      </w:pPr>
      <w:ins w:id="734" w:author="Jillian Carson-Jackson" w:date="2022-08-11T01:43:00Z">
        <w:r>
          <w:t>Draft Technical Specification ISO/ DTS 23860 Terminology related to Autonomous Ship Systems (2020)</w:t>
        </w:r>
      </w:ins>
    </w:p>
    <w:p w14:paraId="741BD75D" w14:textId="1AC9BE61" w:rsidR="0018342F" w:rsidRDefault="0018342F">
      <w:pPr>
        <w:pStyle w:val="BodyText"/>
        <w:ind w:left="1350"/>
        <w:rPr>
          <w:ins w:id="735" w:author="Jillian Carson-Jackson" w:date="2022-08-11T01:43:00Z"/>
        </w:rPr>
        <w:pPrChange w:id="736" w:author="Jillian Carson-Jackson" w:date="2022-08-11T02:12:00Z">
          <w:pPr>
            <w:pStyle w:val="BodyText"/>
          </w:pPr>
        </w:pPrChange>
      </w:pPr>
      <w:ins w:id="737" w:author="Jillian Carson-Jackson" w:date="2022-08-11T01:43:00Z">
        <w:r>
          <w:t xml:space="preserve">https://www.iso.org/standard/77186.html </w:t>
        </w:r>
      </w:ins>
    </w:p>
    <w:p w14:paraId="6B21FF85" w14:textId="589F2600" w:rsidR="0018342F" w:rsidRDefault="0018342F">
      <w:pPr>
        <w:pStyle w:val="BodyText"/>
        <w:ind w:left="1350"/>
        <w:rPr>
          <w:ins w:id="738" w:author="Jillian Carson-Jackson" w:date="2022-08-11T01:43:00Z"/>
        </w:rPr>
        <w:pPrChange w:id="739" w:author="Jillian Carson-Jackson" w:date="2022-08-11T02:13:00Z">
          <w:pPr>
            <w:pStyle w:val="BodyText"/>
          </w:pPr>
        </w:pPrChange>
      </w:pPr>
      <w:ins w:id="740" w:author="Jillian Carson-Jackson" w:date="2022-08-11T01:43:00Z">
        <w:r>
          <w:t xml:space="preserve">http://www.autonomous-ship.org/events/190116-lon/iso-standard.pdf </w:t>
        </w:r>
      </w:ins>
    </w:p>
    <w:p w14:paraId="12549186" w14:textId="596EE925" w:rsidR="0018342F" w:rsidRDefault="0018342F">
      <w:pPr>
        <w:pStyle w:val="Bullet2"/>
        <w:rPr>
          <w:ins w:id="741" w:author="Jillian Carson-Jackson" w:date="2022-08-11T01:43:00Z"/>
        </w:rPr>
        <w:pPrChange w:id="742" w:author="Jillian Carson-Jackson" w:date="2022-08-11T02:13:00Z">
          <w:pPr>
            <w:pStyle w:val="BodyText"/>
          </w:pPr>
        </w:pPrChange>
      </w:pPr>
      <w:ins w:id="743" w:author="Jillian Carson-Jackson" w:date="2022-08-11T01:43:00Z">
        <w:r>
          <w:t>ISO/TC8/WG10 Smart Shipping</w:t>
        </w:r>
      </w:ins>
    </w:p>
    <w:p w14:paraId="515F6D10" w14:textId="0B9F3604" w:rsidR="0018342F" w:rsidRDefault="0018342F">
      <w:pPr>
        <w:pStyle w:val="BodyText"/>
        <w:ind w:left="1350"/>
        <w:rPr>
          <w:ins w:id="744" w:author="Jillian Carson-Jackson" w:date="2022-08-11T01:43:00Z"/>
        </w:rPr>
        <w:pPrChange w:id="745" w:author="Jillian Carson-Jackson" w:date="2022-08-11T02:13:00Z">
          <w:pPr>
            <w:pStyle w:val="BodyText"/>
          </w:pPr>
        </w:pPrChange>
      </w:pPr>
      <w:ins w:id="746" w:author="Jillian Carson-Jackson" w:date="2022-08-11T01:43:00Z">
        <w:r>
          <w:t xml:space="preserve">https://committee.iso.org/sites/tc8/home/about/working-groups.html </w:t>
        </w:r>
      </w:ins>
    </w:p>
    <w:p w14:paraId="54E7DF2B" w14:textId="132CF5B8" w:rsidR="0018342F" w:rsidRDefault="0018342F" w:rsidP="00D845A3">
      <w:pPr>
        <w:pStyle w:val="AppendixHead1"/>
        <w:rPr>
          <w:ins w:id="747" w:author="Jillian Carson-Jackson" w:date="2022-08-11T02:13:00Z"/>
        </w:rPr>
      </w:pPr>
      <w:ins w:id="748" w:author="Jillian Carson-Jackson" w:date="2022-08-11T01:43:00Z">
        <w:r>
          <w:t>Certification Authorities</w:t>
        </w:r>
      </w:ins>
    </w:p>
    <w:p w14:paraId="413AD215" w14:textId="77777777" w:rsidR="00D845A3" w:rsidRPr="00D845A3" w:rsidRDefault="00D845A3">
      <w:pPr>
        <w:pStyle w:val="Heading1separationline"/>
        <w:rPr>
          <w:ins w:id="749" w:author="Jillian Carson-Jackson" w:date="2022-08-11T01:43:00Z"/>
          <w:lang w:eastAsia="en-GB"/>
          <w:rPrChange w:id="750" w:author="Jillian Carson-Jackson" w:date="2022-08-11T02:13:00Z">
            <w:rPr>
              <w:ins w:id="751" w:author="Jillian Carson-Jackson" w:date="2022-08-11T01:43:00Z"/>
            </w:rPr>
          </w:rPrChange>
        </w:rPr>
        <w:pPrChange w:id="752" w:author="Jillian Carson-Jackson" w:date="2022-08-11T02:13:00Z">
          <w:pPr>
            <w:pStyle w:val="BodyText"/>
          </w:pPr>
        </w:pPrChange>
      </w:pPr>
    </w:p>
    <w:p w14:paraId="5E696516" w14:textId="37F9D969" w:rsidR="0018342F" w:rsidRDefault="0018342F" w:rsidP="00D845A3">
      <w:pPr>
        <w:pStyle w:val="AppendixHead2"/>
        <w:rPr>
          <w:ins w:id="753" w:author="Jillian Carson-Jackson" w:date="2022-08-11T02:13:00Z"/>
        </w:rPr>
      </w:pPr>
      <w:ins w:id="754" w:author="Jillian Carson-Jackson" w:date="2022-08-11T01:43:00Z">
        <w:r>
          <w:t>Bureau Veritas</w:t>
        </w:r>
      </w:ins>
    </w:p>
    <w:p w14:paraId="59D41526" w14:textId="77777777" w:rsidR="00D845A3" w:rsidRPr="00D845A3" w:rsidRDefault="00D845A3">
      <w:pPr>
        <w:pStyle w:val="Heading2separationline"/>
        <w:rPr>
          <w:ins w:id="755" w:author="Jillian Carson-Jackson" w:date="2022-08-11T01:43:00Z"/>
          <w:lang w:eastAsia="en-GB"/>
          <w:rPrChange w:id="756" w:author="Jillian Carson-Jackson" w:date="2022-08-11T02:13:00Z">
            <w:rPr>
              <w:ins w:id="757" w:author="Jillian Carson-Jackson" w:date="2022-08-11T01:43:00Z"/>
            </w:rPr>
          </w:rPrChange>
        </w:rPr>
        <w:pPrChange w:id="758" w:author="Jillian Carson-Jackson" w:date="2022-08-11T02:13:00Z">
          <w:pPr>
            <w:pStyle w:val="BodyText"/>
          </w:pPr>
        </w:pPrChange>
      </w:pPr>
    </w:p>
    <w:p w14:paraId="0C57EF7C" w14:textId="77777777" w:rsidR="0018342F" w:rsidRDefault="0018342F" w:rsidP="0018342F">
      <w:pPr>
        <w:pStyle w:val="BodyText"/>
        <w:rPr>
          <w:ins w:id="759" w:author="Jillian Carson-Jackson" w:date="2022-08-11T01:43:00Z"/>
        </w:rPr>
      </w:pPr>
      <w:ins w:id="760" w:author="Jillian Carson-Jackson" w:date="2022-08-11T01:43:00Z">
        <w:r>
          <w:t>•</w:t>
        </w:r>
        <w:r>
          <w:tab/>
          <w:t xml:space="preserve">https://www.marineinsight.com/shipping-news/bureau-veritas-and-the-french-flag-develop-compliance-for-remotely-operated-services-at-sea/ </w:t>
        </w:r>
      </w:ins>
    </w:p>
    <w:p w14:paraId="248B3081" w14:textId="38E42593" w:rsidR="0018342F" w:rsidRDefault="0018342F" w:rsidP="00D845A3">
      <w:pPr>
        <w:pStyle w:val="AppendixHead2"/>
        <w:rPr>
          <w:ins w:id="761" w:author="Jillian Carson-Jackson" w:date="2022-08-11T02:14:00Z"/>
        </w:rPr>
      </w:pPr>
      <w:ins w:id="762" w:author="Jillian Carson-Jackson" w:date="2022-08-11T01:43:00Z">
        <w:r>
          <w:t>DNV</w:t>
        </w:r>
      </w:ins>
    </w:p>
    <w:p w14:paraId="41BC398E" w14:textId="77777777" w:rsidR="00D845A3" w:rsidRPr="00D845A3" w:rsidRDefault="00D845A3">
      <w:pPr>
        <w:pStyle w:val="Heading2separationline"/>
        <w:rPr>
          <w:ins w:id="763" w:author="Jillian Carson-Jackson" w:date="2022-08-11T01:43:00Z"/>
          <w:lang w:eastAsia="en-GB"/>
          <w:rPrChange w:id="764" w:author="Jillian Carson-Jackson" w:date="2022-08-11T02:14:00Z">
            <w:rPr>
              <w:ins w:id="765" w:author="Jillian Carson-Jackson" w:date="2022-08-11T01:43:00Z"/>
            </w:rPr>
          </w:rPrChange>
        </w:rPr>
        <w:pPrChange w:id="766" w:author="Jillian Carson-Jackson" w:date="2022-08-11T02:14:00Z">
          <w:pPr>
            <w:pStyle w:val="BodyText"/>
          </w:pPr>
        </w:pPrChange>
      </w:pPr>
    </w:p>
    <w:p w14:paraId="0AD09125" w14:textId="77777777" w:rsidR="0018342F" w:rsidRDefault="0018342F" w:rsidP="0018342F">
      <w:pPr>
        <w:pStyle w:val="BodyText"/>
        <w:rPr>
          <w:ins w:id="767" w:author="Jillian Carson-Jackson" w:date="2022-08-11T01:43:00Z"/>
        </w:rPr>
      </w:pPr>
      <w:ins w:id="768" w:author="Jillian Carson-Jackson" w:date="2022-08-11T01:43:00Z">
        <w:r>
          <w:t>•</w:t>
        </w:r>
        <w:r>
          <w:tab/>
          <w:t xml:space="preserve">https://rules.dnv.com/docs/pdf/DNV/cg/2018-09/dnvgl-cg-0264.pdf </w:t>
        </w:r>
      </w:ins>
    </w:p>
    <w:p w14:paraId="7E5CE878" w14:textId="3FC1C883" w:rsidR="0018342F" w:rsidRDefault="0018342F" w:rsidP="00D845A3">
      <w:pPr>
        <w:pStyle w:val="AppendixHead2"/>
        <w:rPr>
          <w:ins w:id="769" w:author="Jillian Carson-Jackson" w:date="2022-08-11T02:14:00Z"/>
        </w:rPr>
      </w:pPr>
      <w:ins w:id="770" w:author="Jillian Carson-Jackson" w:date="2022-08-11T01:43:00Z">
        <w:r>
          <w:t>LLOYD’s Register</w:t>
        </w:r>
      </w:ins>
    </w:p>
    <w:p w14:paraId="6B4EC09A" w14:textId="77777777" w:rsidR="00D845A3" w:rsidRPr="00D845A3" w:rsidRDefault="00D845A3">
      <w:pPr>
        <w:pStyle w:val="Heading2separationline"/>
        <w:rPr>
          <w:ins w:id="771" w:author="Jillian Carson-Jackson" w:date="2022-08-11T01:43:00Z"/>
          <w:lang w:eastAsia="en-GB"/>
          <w:rPrChange w:id="772" w:author="Jillian Carson-Jackson" w:date="2022-08-11T02:14:00Z">
            <w:rPr>
              <w:ins w:id="773" w:author="Jillian Carson-Jackson" w:date="2022-08-11T01:43:00Z"/>
            </w:rPr>
          </w:rPrChange>
        </w:rPr>
        <w:pPrChange w:id="774" w:author="Jillian Carson-Jackson" w:date="2022-08-11T02:14:00Z">
          <w:pPr>
            <w:pStyle w:val="BodyText"/>
          </w:pPr>
        </w:pPrChange>
      </w:pPr>
    </w:p>
    <w:p w14:paraId="4D4F2DFE" w14:textId="77777777" w:rsidR="0018342F" w:rsidRDefault="0018342F" w:rsidP="0018342F">
      <w:pPr>
        <w:pStyle w:val="BodyText"/>
        <w:rPr>
          <w:ins w:id="775" w:author="Jillian Carson-Jackson" w:date="2022-08-11T01:43:00Z"/>
        </w:rPr>
      </w:pPr>
      <w:ins w:id="776" w:author="Jillian Carson-Jackson" w:date="2022-08-11T01:43:00Z">
        <w:r>
          <w:t>•</w:t>
        </w:r>
        <w:r>
          <w:tab/>
          <w:t xml:space="preserve">https://maritimesafetyinnovationlab.org/wp-content/uploads/2020/06/LR_Code_for_Unmanned_Marine_Systems__February_2017.pdf </w:t>
        </w:r>
      </w:ins>
    </w:p>
    <w:p w14:paraId="780CC5BD" w14:textId="260262F1" w:rsidR="00D845A3" w:rsidRPr="00D845A3" w:rsidRDefault="0018342F">
      <w:pPr>
        <w:pStyle w:val="AppendixHead2"/>
        <w:rPr>
          <w:ins w:id="777" w:author="Jillian Carson-Jackson" w:date="2022-08-11T02:14:00Z"/>
        </w:rPr>
        <w:pPrChange w:id="778" w:author="Jillian Carson-Jackson" w:date="2022-08-11T02:15:00Z">
          <w:pPr>
            <w:pStyle w:val="AnnexHead2"/>
          </w:pPr>
        </w:pPrChange>
      </w:pPr>
      <w:ins w:id="779" w:author="Jillian Carson-Jackson" w:date="2022-08-11T01:43:00Z">
        <w:r>
          <w:t>American Bureau of Shipping (ABS)</w:t>
        </w:r>
      </w:ins>
    </w:p>
    <w:p w14:paraId="61034B56" w14:textId="77777777" w:rsidR="00D845A3" w:rsidRPr="00D845A3" w:rsidRDefault="00D845A3">
      <w:pPr>
        <w:pStyle w:val="Heading1separationline"/>
        <w:rPr>
          <w:ins w:id="780" w:author="Jillian Carson-Jackson" w:date="2022-08-11T01:43:00Z"/>
          <w:lang w:eastAsia="en-GB"/>
          <w:rPrChange w:id="781" w:author="Jillian Carson-Jackson" w:date="2022-08-11T02:14:00Z">
            <w:rPr>
              <w:ins w:id="782" w:author="Jillian Carson-Jackson" w:date="2022-08-11T01:43:00Z"/>
            </w:rPr>
          </w:rPrChange>
        </w:rPr>
        <w:pPrChange w:id="783" w:author="Jillian Carson-Jackson" w:date="2022-08-11T02:14:00Z">
          <w:pPr>
            <w:pStyle w:val="BodyText"/>
          </w:pPr>
        </w:pPrChange>
      </w:pPr>
    </w:p>
    <w:p w14:paraId="454805DD" w14:textId="77777777" w:rsidR="0018342F" w:rsidRDefault="0018342F" w:rsidP="0018342F">
      <w:pPr>
        <w:pStyle w:val="BodyText"/>
        <w:rPr>
          <w:ins w:id="784" w:author="Jillian Carson-Jackson" w:date="2022-08-11T01:43:00Z"/>
        </w:rPr>
      </w:pPr>
      <w:ins w:id="785" w:author="Jillian Carson-Jackson" w:date="2022-08-11T01:43:00Z">
        <w:r>
          <w:t>•</w:t>
        </w:r>
        <w:r>
          <w:tab/>
          <w:t xml:space="preserve">https://maritimesafetyinnovationlab.org/wp-content/uploads/2020/09/ABS-Advisory-on-Autonomous-Functionality.pdf </w:t>
        </w:r>
      </w:ins>
    </w:p>
    <w:p w14:paraId="0ABBB42B" w14:textId="77777777" w:rsidR="00D845A3" w:rsidRDefault="0018342F" w:rsidP="0018342F">
      <w:pPr>
        <w:pStyle w:val="BodyText"/>
        <w:rPr>
          <w:ins w:id="786" w:author="Jillian Carson-Jackson" w:date="2022-08-11T02:15:00Z"/>
        </w:rPr>
      </w:pPr>
      <w:ins w:id="787" w:author="Jillian Carson-Jackson" w:date="2022-08-11T01:43:00Z">
        <w:r>
          <w:t>–</w:t>
        </w:r>
        <w:r>
          <w:tab/>
        </w:r>
      </w:ins>
    </w:p>
    <w:p w14:paraId="4CB91A87" w14:textId="77777777" w:rsidR="00D845A3" w:rsidRDefault="0018342F" w:rsidP="00D845A3">
      <w:pPr>
        <w:pStyle w:val="AppendixHead2"/>
        <w:rPr>
          <w:ins w:id="788" w:author="Jillian Carson-Jackson" w:date="2022-08-11T02:15:00Z"/>
        </w:rPr>
      </w:pPr>
      <w:ins w:id="789" w:author="Jillian Carson-Jackson" w:date="2022-08-11T01:43:00Z">
        <w:r>
          <w:t>Others</w:t>
        </w:r>
      </w:ins>
    </w:p>
    <w:p w14:paraId="3159AFE6" w14:textId="77777777" w:rsidR="00D845A3" w:rsidRPr="00A2520F" w:rsidRDefault="00D845A3">
      <w:pPr>
        <w:pStyle w:val="Heading2separationline"/>
        <w:rPr>
          <w:ins w:id="790" w:author="Jillian Carson-Jackson" w:date="2022-08-11T02:15:00Z"/>
        </w:rPr>
        <w:pPrChange w:id="791" w:author="Jillian Carson-Jackson" w:date="2022-08-11T02:15:00Z">
          <w:pPr>
            <w:pStyle w:val="AppendixHead2"/>
          </w:pPr>
        </w:pPrChange>
      </w:pPr>
    </w:p>
    <w:p w14:paraId="54054FC7" w14:textId="6C0F4F33" w:rsidR="00D845A3" w:rsidRDefault="00D845A3" w:rsidP="00D845A3">
      <w:pPr>
        <w:pStyle w:val="BodyText"/>
        <w:rPr>
          <w:ins w:id="792" w:author="Jillian Carson-Jackson" w:date="2022-08-11T02:15:00Z"/>
        </w:rPr>
      </w:pPr>
      <w:ins w:id="793" w:author="Jillian Carson-Jackson" w:date="2022-08-11T02:16:00Z">
        <w:r>
          <w:t>Oth</w:t>
        </w:r>
        <w:r w:rsidR="00421D6C">
          <w:t xml:space="preserve">er organisations that are working in the area of MASS include: </w:t>
        </w:r>
      </w:ins>
    </w:p>
    <w:p w14:paraId="2FA947EA" w14:textId="77777777" w:rsidR="00421D6C" w:rsidRDefault="0018342F">
      <w:pPr>
        <w:pStyle w:val="Bullet1"/>
        <w:rPr>
          <w:ins w:id="794" w:author="Jillian Carson-Jackson" w:date="2022-08-11T02:16:00Z"/>
        </w:rPr>
        <w:pPrChange w:id="795" w:author="Jillian Carson-Jackson" w:date="2022-08-11T02:17:00Z">
          <w:pPr>
            <w:pStyle w:val="BodyText"/>
          </w:pPr>
        </w:pPrChange>
      </w:pPr>
      <w:ins w:id="796" w:author="Jillian Carson-Jackson" w:date="2022-08-11T01:43:00Z">
        <w:r>
          <w:t>CCS,</w:t>
        </w:r>
      </w:ins>
    </w:p>
    <w:p w14:paraId="6B4BD10E" w14:textId="77777777" w:rsidR="00421D6C" w:rsidRDefault="0018342F">
      <w:pPr>
        <w:pStyle w:val="Bullet1"/>
        <w:rPr>
          <w:ins w:id="797" w:author="Jillian Carson-Jackson" w:date="2022-08-11T02:16:00Z"/>
        </w:rPr>
        <w:pPrChange w:id="798" w:author="Jillian Carson-Jackson" w:date="2022-08-11T02:17:00Z">
          <w:pPr>
            <w:pStyle w:val="BodyText"/>
          </w:pPr>
        </w:pPrChange>
      </w:pPr>
      <w:ins w:id="799" w:author="Jillian Carson-Jackson" w:date="2022-08-11T01:43:00Z">
        <w:r>
          <w:lastRenderedPageBreak/>
          <w:t xml:space="preserve">CRS, </w:t>
        </w:r>
      </w:ins>
    </w:p>
    <w:p w14:paraId="552BE3E9" w14:textId="77777777" w:rsidR="00421D6C" w:rsidRDefault="0018342F">
      <w:pPr>
        <w:pStyle w:val="Bullet1"/>
        <w:rPr>
          <w:ins w:id="800" w:author="Jillian Carson-Jackson" w:date="2022-08-11T02:16:00Z"/>
        </w:rPr>
        <w:pPrChange w:id="801" w:author="Jillian Carson-Jackson" w:date="2022-08-11T02:17:00Z">
          <w:pPr>
            <w:pStyle w:val="BodyText"/>
          </w:pPr>
        </w:pPrChange>
      </w:pPr>
      <w:ins w:id="802" w:author="Jillian Carson-Jackson" w:date="2022-08-11T01:43:00Z">
        <w:r>
          <w:t xml:space="preserve">IRCLASS, </w:t>
        </w:r>
      </w:ins>
    </w:p>
    <w:p w14:paraId="21CE1FD2" w14:textId="77777777" w:rsidR="00421D6C" w:rsidRDefault="0018342F">
      <w:pPr>
        <w:pStyle w:val="Bullet1"/>
        <w:rPr>
          <w:ins w:id="803" w:author="Jillian Carson-Jackson" w:date="2022-08-11T02:17:00Z"/>
        </w:rPr>
        <w:pPrChange w:id="804" w:author="Jillian Carson-Jackson" w:date="2022-08-11T02:17:00Z">
          <w:pPr>
            <w:pStyle w:val="BodyText"/>
          </w:pPr>
        </w:pPrChange>
      </w:pPr>
      <w:ins w:id="805" w:author="Jillian Carson-Jackson" w:date="2022-08-11T01:43:00Z">
        <w:r>
          <w:t xml:space="preserve">Class NK, </w:t>
        </w:r>
      </w:ins>
    </w:p>
    <w:p w14:paraId="5ED04A9C" w14:textId="77777777" w:rsidR="00421D6C" w:rsidRDefault="0018342F">
      <w:pPr>
        <w:pStyle w:val="Bullet1"/>
        <w:rPr>
          <w:ins w:id="806" w:author="Jillian Carson-Jackson" w:date="2022-08-11T02:17:00Z"/>
        </w:rPr>
        <w:pPrChange w:id="807" w:author="Jillian Carson-Jackson" w:date="2022-08-11T02:17:00Z">
          <w:pPr>
            <w:pStyle w:val="BodyText"/>
          </w:pPr>
        </w:pPrChange>
      </w:pPr>
      <w:ins w:id="808" w:author="Jillian Carson-Jackson" w:date="2022-08-11T01:43:00Z">
        <w:r>
          <w:t xml:space="preserve">PRS, </w:t>
        </w:r>
      </w:ins>
    </w:p>
    <w:p w14:paraId="20F3764E" w14:textId="77777777" w:rsidR="00421D6C" w:rsidRDefault="0018342F">
      <w:pPr>
        <w:pStyle w:val="Bullet1"/>
        <w:rPr>
          <w:ins w:id="809" w:author="Jillian Carson-Jackson" w:date="2022-08-11T02:17:00Z"/>
        </w:rPr>
        <w:pPrChange w:id="810" w:author="Jillian Carson-Jackson" w:date="2022-08-11T02:17:00Z">
          <w:pPr>
            <w:pStyle w:val="BodyText"/>
          </w:pPr>
        </w:pPrChange>
      </w:pPr>
      <w:ins w:id="811" w:author="Jillian Carson-Jackson" w:date="2022-08-11T01:43:00Z">
        <w:r>
          <w:t xml:space="preserve">RINA, </w:t>
        </w:r>
      </w:ins>
    </w:p>
    <w:p w14:paraId="7715C3BA" w14:textId="7BDE79CC" w:rsidR="0018342F" w:rsidRDefault="0018342F">
      <w:pPr>
        <w:pStyle w:val="Bullet1"/>
        <w:rPr>
          <w:ins w:id="812" w:author="Jillian Carson-Jackson" w:date="2022-08-11T01:43:00Z"/>
        </w:rPr>
        <w:pPrChange w:id="813" w:author="Jillian Carson-Jackson" w:date="2022-08-11T02:17:00Z">
          <w:pPr>
            <w:pStyle w:val="BodyText"/>
          </w:pPr>
        </w:pPrChange>
      </w:pPr>
      <w:ins w:id="814" w:author="Jillian Carson-Jackson" w:date="2022-08-11T01:43:00Z">
        <w:r>
          <w:t>Korea Register of Shipping (KR)</w:t>
        </w:r>
      </w:ins>
    </w:p>
    <w:p w14:paraId="1D5D7CBC" w14:textId="77777777" w:rsidR="006911B1" w:rsidRDefault="006911B1" w:rsidP="006911B1">
      <w:pPr>
        <w:pStyle w:val="BodyText"/>
        <w:rPr>
          <w:ins w:id="815" w:author="Jillian Carson-Jackson" w:date="2022-08-11T01:43:00Z"/>
        </w:rPr>
      </w:pPr>
    </w:p>
    <w:p w14:paraId="381EAB3E" w14:textId="7D5768D4" w:rsidR="006911B1" w:rsidRDefault="006911B1" w:rsidP="006911B1">
      <w:pPr>
        <w:pStyle w:val="BodyText"/>
        <w:rPr>
          <w:ins w:id="816" w:author="Jillian Carson-Jackson" w:date="2022-08-11T01:42:00Z"/>
        </w:rPr>
        <w:sectPr w:rsidR="006911B1"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18567217" w14:textId="77777777" w:rsidR="006911B1" w:rsidRPr="006911B1" w:rsidRDefault="006911B1">
      <w:pPr>
        <w:pStyle w:val="BodyText"/>
        <w:rPr>
          <w:ins w:id="817" w:author="Jillian Carson-Jackson" w:date="2022-08-11T01:42:00Z"/>
        </w:rPr>
        <w:pPrChange w:id="818" w:author="Jillian Carson-Jackson" w:date="2022-08-11T01:42:00Z">
          <w:pPr>
            <w:pStyle w:val="Appendix"/>
          </w:pPr>
        </w:pPrChange>
      </w:pPr>
    </w:p>
    <w:p w14:paraId="4DCA36A6" w14:textId="77777777" w:rsidR="006911B1" w:rsidRPr="006911B1" w:rsidRDefault="006911B1">
      <w:pPr>
        <w:pStyle w:val="BodyText"/>
        <w:pPrChange w:id="819" w:author="Jillian Carson-Jackson" w:date="2022-08-11T01:42:00Z">
          <w:pPr>
            <w:pStyle w:val="Appendix"/>
          </w:pPr>
        </w:pPrChange>
      </w:pPr>
    </w:p>
    <w:p w14:paraId="3D988314" w14:textId="77777777" w:rsidR="00666380" w:rsidRDefault="00E877DC" w:rsidP="00CB1D11">
      <w:pPr>
        <w:pStyle w:val="BodyText"/>
        <w:suppressAutoHyphens/>
        <w:rPr>
          <w:b/>
          <w:bCs/>
        </w:rPr>
      </w:pPr>
      <w:bookmarkStart w:id="820"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820"/>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821"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821"/>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822"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822"/>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823"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823"/>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824"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824"/>
    <w:p w14:paraId="422D9E51" w14:textId="77777777" w:rsidR="00983287" w:rsidRDefault="000C2857" w:rsidP="00CB1D11">
      <w:pPr>
        <w:pStyle w:val="AnnexFigureCaption"/>
        <w:suppressAutoHyphens/>
      </w:pPr>
      <w:r>
        <w:t>Example of annex figure caption</w:t>
      </w:r>
    </w:p>
    <w:p w14:paraId="6B1F66B6" w14:textId="77777777" w:rsidR="00DF47E2" w:rsidRDefault="00E5035D" w:rsidP="00CB1D11">
      <w:pPr>
        <w:pStyle w:val="AnnexHead5"/>
        <w:suppressAutoHyphens/>
      </w:pPr>
      <w:r>
        <w:t>Example of Annex Head 5 style</w:t>
      </w:r>
    </w:p>
    <w:p w14:paraId="3DA5DF0B" w14:textId="77777777" w:rsidR="002A7E5A" w:rsidRDefault="002A7E5A" w:rsidP="002A7E5A">
      <w:pPr>
        <w:pStyle w:val="BodyText"/>
        <w:rPr>
          <w:lang w:eastAsia="en-GB"/>
        </w:rPr>
      </w:pPr>
    </w:p>
    <w:p w14:paraId="6F4E50CC" w14:textId="77777777" w:rsidR="002A7E5A" w:rsidRDefault="002A7E5A" w:rsidP="002A7E5A">
      <w:pPr>
        <w:pStyle w:val="BodyText"/>
        <w:rPr>
          <w:lang w:eastAsia="en-GB"/>
        </w:rPr>
      </w:pPr>
    </w:p>
    <w:p w14:paraId="4F84F3A2" w14:textId="54D33524" w:rsidR="002A7E5A" w:rsidRDefault="002A7E5A" w:rsidP="002A7E5A">
      <w:pPr>
        <w:pStyle w:val="BodyText"/>
        <w:rPr>
          <w:lang w:eastAsia="en-GB"/>
        </w:rPr>
      </w:pPr>
      <w:r>
        <w:rPr>
          <w:lang w:eastAsia="en-GB"/>
        </w:rPr>
        <w:t xml:space="preserve">Simon – every MASS need a secondary positing system – ENG input.  </w:t>
      </w:r>
    </w:p>
    <w:p w14:paraId="306A3396" w14:textId="77777777" w:rsidR="00576566" w:rsidRDefault="00576566" w:rsidP="002A7E5A">
      <w:pPr>
        <w:pStyle w:val="BodyText"/>
        <w:rPr>
          <w:lang w:eastAsia="en-GB"/>
        </w:rPr>
      </w:pPr>
    </w:p>
    <w:p w14:paraId="54F740E1" w14:textId="2645961C" w:rsidR="00576566" w:rsidRDefault="00576566" w:rsidP="002A7E5A">
      <w:pPr>
        <w:pStyle w:val="BodyText"/>
        <w:rPr>
          <w:lang w:eastAsia="en-GB"/>
        </w:rPr>
      </w:pPr>
      <w:r>
        <w:rPr>
          <w:lang w:eastAsia="en-GB"/>
        </w:rPr>
        <w:t xml:space="preserve">Need to provide input into IMO on the role of </w:t>
      </w:r>
      <w:r w:rsidR="006310F5">
        <w:rPr>
          <w:lang w:eastAsia="en-GB"/>
        </w:rPr>
        <w:t xml:space="preserve">AtoN – can adjust guideline after. </w:t>
      </w:r>
    </w:p>
    <w:p w14:paraId="54B27F8D" w14:textId="77777777" w:rsidR="006310F5" w:rsidRDefault="006310F5" w:rsidP="002A7E5A">
      <w:pPr>
        <w:pStyle w:val="BodyText"/>
        <w:rPr>
          <w:lang w:eastAsia="en-GB"/>
        </w:rPr>
      </w:pPr>
    </w:p>
    <w:p w14:paraId="639C349A" w14:textId="5AAFDADB" w:rsidR="006310F5" w:rsidRDefault="00DC0969" w:rsidP="002A7E5A">
      <w:pPr>
        <w:pStyle w:val="BodyText"/>
        <w:rPr>
          <w:lang w:eastAsia="en-GB"/>
        </w:rPr>
      </w:pPr>
      <w:r>
        <w:rPr>
          <w:lang w:eastAsia="en-GB"/>
        </w:rPr>
        <w:t xml:space="preserve">VTS – developing a high level brief on the implications for VTS </w:t>
      </w:r>
    </w:p>
    <w:p w14:paraId="11E7937F" w14:textId="77777777" w:rsidR="00DC0969" w:rsidRDefault="00DC0969" w:rsidP="002A7E5A">
      <w:pPr>
        <w:pStyle w:val="BodyText"/>
        <w:rPr>
          <w:lang w:eastAsia="en-GB"/>
        </w:rPr>
      </w:pPr>
    </w:p>
    <w:p w14:paraId="604254A4" w14:textId="236209CB" w:rsidR="00DC0969" w:rsidRDefault="00470DE0" w:rsidP="002A7E5A">
      <w:pPr>
        <w:pStyle w:val="BodyText"/>
        <w:rPr>
          <w:lang w:eastAsia="en-GB"/>
        </w:rPr>
      </w:pPr>
      <w:r>
        <w:rPr>
          <w:lang w:eastAsia="en-GB"/>
        </w:rPr>
        <w:t xml:space="preserve">Neil – what are the opportunities for IALA to be engaged </w:t>
      </w:r>
      <w:r w:rsidR="00E314F5">
        <w:rPr>
          <w:lang w:eastAsia="en-GB"/>
        </w:rPr>
        <w:t xml:space="preserve">in the development of the roadmap at MSC </w:t>
      </w:r>
    </w:p>
    <w:p w14:paraId="3ACC4DBF" w14:textId="77777777" w:rsidR="008E103F" w:rsidRDefault="008E103F" w:rsidP="002A7E5A">
      <w:pPr>
        <w:pStyle w:val="BodyText"/>
        <w:rPr>
          <w:lang w:eastAsia="en-GB"/>
        </w:rPr>
      </w:pPr>
    </w:p>
    <w:p w14:paraId="156E2B02" w14:textId="20AAC3B4" w:rsidR="008E103F" w:rsidRDefault="008E103F" w:rsidP="002A7E5A">
      <w:pPr>
        <w:pStyle w:val="BodyText"/>
        <w:rPr>
          <w:lang w:eastAsia="en-GB"/>
        </w:rPr>
      </w:pPr>
      <w:r>
        <w:rPr>
          <w:lang w:eastAsia="en-GB"/>
        </w:rPr>
        <w:t xml:space="preserve">Road Map for the MASS Guidelines </w:t>
      </w:r>
    </w:p>
    <w:p w14:paraId="7773ADD3" w14:textId="77777777" w:rsidR="00773851" w:rsidRDefault="00773851" w:rsidP="002A7E5A">
      <w:pPr>
        <w:pStyle w:val="BodyText"/>
        <w:rPr>
          <w:lang w:eastAsia="en-GB"/>
        </w:rPr>
      </w:pPr>
    </w:p>
    <w:p w14:paraId="0DAFE4A9" w14:textId="77777777" w:rsidR="00773851" w:rsidRDefault="00773851" w:rsidP="002A7E5A">
      <w:pPr>
        <w:pStyle w:val="BodyText"/>
        <w:rPr>
          <w:lang w:eastAsia="en-GB"/>
        </w:rPr>
      </w:pPr>
    </w:p>
    <w:p w14:paraId="0E88188B" w14:textId="77777777" w:rsidR="00576566" w:rsidRPr="002A7E5A" w:rsidRDefault="00576566" w:rsidP="002A7E5A">
      <w:pPr>
        <w:pStyle w:val="BodyText"/>
        <w:rPr>
          <w:lang w:eastAsia="en-GB"/>
        </w:rPr>
      </w:pPr>
    </w:p>
    <w:sectPr w:rsidR="00576566" w:rsidRPr="002A7E5A"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mes Collocott" w:date="2022-03-21T17:39:00Z" w:initials="JC">
    <w:p w14:paraId="674DC7AA" w14:textId="0557DFB9" w:rsidR="0038387A" w:rsidRDefault="0038387A" w:rsidP="0038387A">
      <w:pPr>
        <w:pStyle w:val="CommentText"/>
      </w:pPr>
      <w:r>
        <w:rPr>
          <w:rStyle w:val="CommentReference"/>
        </w:rPr>
        <w:annotationRef/>
      </w:r>
      <w:r>
        <w:t>Include text from section 7 – IALA MASS Workshop</w:t>
      </w:r>
    </w:p>
  </w:comment>
  <w:comment w:id="3" w:author="Jillian Carson-Jackson" w:date="2022-08-11T00:39:00Z" w:initials="JCJ">
    <w:p w14:paraId="56119982" w14:textId="77777777" w:rsidR="00C1455E" w:rsidRDefault="00C1455E" w:rsidP="00436D0C">
      <w:pPr>
        <w:pStyle w:val="CommentText"/>
      </w:pPr>
      <w:r>
        <w:rPr>
          <w:rStyle w:val="CommentReference"/>
        </w:rPr>
        <w:annotationRef/>
      </w:r>
      <w:r>
        <w:t xml:space="preserve">Is it required to make specific reference to the workshop?  It could become dated quickly.  </w:t>
      </w:r>
    </w:p>
  </w:comment>
  <w:comment w:id="5" w:author="Jillian Carson-Jackson" w:date="2022-05-30T18:44:00Z" w:initials="JCJ">
    <w:p w14:paraId="589D28B6" w14:textId="7C3AFB98" w:rsidR="00AA68AE" w:rsidRDefault="00AA68AE" w:rsidP="00B358D0">
      <w:pPr>
        <w:pStyle w:val="CommentText"/>
      </w:pPr>
      <w:r>
        <w:rPr>
          <w:rStyle w:val="CommentReference"/>
        </w:rPr>
        <w:annotationRef/>
      </w:r>
      <w:r>
        <w:t xml:space="preserve">Noting comments from IALA MTF03 </w:t>
      </w:r>
    </w:p>
  </w:comment>
  <w:comment w:id="11" w:author="Jillian Carson-Jackson" w:date="2022-08-11T00:49:00Z" w:initials="JCJ">
    <w:p w14:paraId="4D15A4BF" w14:textId="77777777" w:rsidR="00AE03C8" w:rsidRDefault="00EE706C" w:rsidP="00B7539B">
      <w:pPr>
        <w:pStyle w:val="CommentText"/>
      </w:pPr>
      <w:r>
        <w:rPr>
          <w:rStyle w:val="CommentReference"/>
        </w:rPr>
        <w:annotationRef/>
      </w:r>
      <w:r w:rsidR="00AE03C8">
        <w:t xml:space="preserve">Revised based on input from Axel after MTF-03 / introduced concept of homologation (as for cars) </w:t>
      </w:r>
    </w:p>
  </w:comment>
  <w:comment w:id="27" w:author="Jillian Carson-Jackson" w:date="2022-05-30T18:46:00Z" w:initials="JCJ">
    <w:p w14:paraId="39C7F64E" w14:textId="26089AD1" w:rsidR="00F56CA4" w:rsidRDefault="00B937D0" w:rsidP="001B6A5C">
      <w:pPr>
        <w:pStyle w:val="CommentText"/>
      </w:pPr>
      <w:r>
        <w:rPr>
          <w:rStyle w:val="CommentReference"/>
        </w:rPr>
        <w:annotationRef/>
      </w:r>
      <w:r w:rsidR="00F56CA4">
        <w:t>Not sure what this really means ...</w:t>
      </w:r>
    </w:p>
  </w:comment>
  <w:comment w:id="28" w:author="Jillian Carson-Jackson" w:date="2022-08-11T00:54:00Z" w:initials="JCJ">
    <w:p w14:paraId="5A30A87D" w14:textId="77777777" w:rsidR="00F56CA4" w:rsidRDefault="00013D33" w:rsidP="00CD5D16">
      <w:pPr>
        <w:pStyle w:val="CommentText"/>
      </w:pPr>
      <w:r>
        <w:rPr>
          <w:rStyle w:val="CommentReference"/>
        </w:rPr>
        <w:annotationRef/>
      </w:r>
      <w:r w:rsidR="00F56CA4">
        <w:t>Removed, additional points included based on input from Axel post MFG-03</w:t>
      </w:r>
    </w:p>
  </w:comment>
  <w:comment w:id="34" w:author="Jillian Carson-Jackson" w:date="2022-08-11T00:53:00Z" w:initials="JCJ">
    <w:p w14:paraId="5584CC81" w14:textId="77777777" w:rsidR="00F56CA4" w:rsidRDefault="00F56CA4" w:rsidP="00F56CA4">
      <w:pPr>
        <w:pStyle w:val="CommentText"/>
      </w:pPr>
      <w:r>
        <w:rPr>
          <w:rStyle w:val="CommentReference"/>
        </w:rPr>
        <w:annotationRef/>
      </w:r>
      <w:r>
        <w:t>Taken from / adapted from the IALA website on MASS</w:t>
      </w:r>
    </w:p>
  </w:comment>
  <w:comment w:id="51" w:author="Tomren, Guttorm" w:date="2022-02-15T12:24:00Z" w:initials="TG">
    <w:p w14:paraId="49CF772F" w14:textId="77777777" w:rsidR="00C677AA" w:rsidRDefault="00C677AA" w:rsidP="00C677AA">
      <w:pPr>
        <w:pStyle w:val="CommentText"/>
      </w:pPr>
      <w:r>
        <w:rPr>
          <w:rStyle w:val="CommentReference"/>
        </w:rPr>
        <w:annotationRef/>
      </w:r>
      <w:r>
        <w:t>ENAV have to confirm this section.</w:t>
      </w:r>
    </w:p>
  </w:comment>
  <w:comment w:id="52" w:author="Jillian Carson-Jackson" w:date="2022-08-11T01:14:00Z" w:initials="JCJ">
    <w:p w14:paraId="371C10EE" w14:textId="77777777" w:rsidR="00C677AA" w:rsidRDefault="00C677AA" w:rsidP="00C677AA">
      <w:pPr>
        <w:pStyle w:val="CommentText"/>
      </w:pPr>
      <w:r>
        <w:rPr>
          <w:rStyle w:val="CommentReference"/>
        </w:rPr>
        <w:annotationRef/>
      </w:r>
      <w:r>
        <w:t xml:space="preserve">This is a very specific technology, propose it is not required here as a stand alone sentence. Included below in digital data exchange capabilities. </w:t>
      </w:r>
    </w:p>
  </w:comment>
  <w:comment w:id="106" w:author="James Collocott [2]" w:date="2022-03-18T13:54:00Z" w:initials="JHC">
    <w:p w14:paraId="1EAA5002" w14:textId="095EC534" w:rsidR="007F329C" w:rsidRDefault="007F329C" w:rsidP="007F329C">
      <w:pPr>
        <w:pStyle w:val="CommentText"/>
      </w:pPr>
      <w:r>
        <w:rPr>
          <w:rStyle w:val="CommentReference"/>
        </w:rPr>
        <w:annotationRef/>
      </w:r>
      <w:r>
        <w:rPr>
          <w:lang w:val="en-ZA"/>
        </w:rPr>
        <w:t>Roger: Too much emphasis in this section?  Also see Jacob;s note below</w:t>
      </w:r>
    </w:p>
  </w:comment>
  <w:comment w:id="107" w:author="James Collocott [2]" w:date="2022-03-23T12:19:00Z" w:initials="JHC">
    <w:p w14:paraId="06CC226A" w14:textId="77777777" w:rsidR="007F329C" w:rsidRDefault="007F329C" w:rsidP="007F329C">
      <w:pPr>
        <w:pStyle w:val="CommentText"/>
      </w:pPr>
      <w:r>
        <w:rPr>
          <w:rStyle w:val="CommentReference"/>
        </w:rPr>
        <w:annotationRef/>
      </w:r>
      <w:r>
        <w:rPr>
          <w:lang w:val="en-ZA"/>
        </w:rPr>
        <w:t>Further review to be considered after liaison with the VTS Committee for numbers 6-9</w:t>
      </w:r>
    </w:p>
  </w:comment>
  <w:comment w:id="108" w:author="Jillian Carson-Jackson" w:date="2022-08-11T01:01:00Z" w:initials="JCJ">
    <w:p w14:paraId="1EC7CA30" w14:textId="77777777" w:rsidR="00BE3247" w:rsidRDefault="000B2512" w:rsidP="009F7213">
      <w:pPr>
        <w:pStyle w:val="CommentText"/>
      </w:pPr>
      <w:r>
        <w:rPr>
          <w:rStyle w:val="CommentReference"/>
        </w:rPr>
        <w:annotationRef/>
      </w:r>
      <w:r w:rsidR="00BE3247">
        <w:t xml:space="preserve">Revised to amalgamate points - for consideration.  Input from VTS document to be inserted as appropriate in sections: </w:t>
      </w:r>
    </w:p>
  </w:comment>
  <w:comment w:id="118" w:author="Jillian Carson-Jackson" w:date="2022-08-11T00:58:00Z" w:initials="JCJ">
    <w:p w14:paraId="55F8F098" w14:textId="77777777" w:rsidR="004945CE" w:rsidRDefault="00BB188E" w:rsidP="003A172E">
      <w:pPr>
        <w:pStyle w:val="CommentText"/>
      </w:pPr>
      <w:r>
        <w:rPr>
          <w:rStyle w:val="CommentReference"/>
        </w:rPr>
        <w:annotationRef/>
      </w:r>
      <w:r w:rsidR="004945CE">
        <w:t xml:space="preserve">This assumes IMO will continue to use the same levels as they used for the RSE.  </w:t>
      </w:r>
    </w:p>
  </w:comment>
  <w:comment w:id="120" w:author="James Collocott" w:date="2022-03-21T17:41:00Z" w:initials="JC">
    <w:p w14:paraId="6050ED22" w14:textId="77777777" w:rsidR="00EF5A22" w:rsidRDefault="007F329C" w:rsidP="00BE1002">
      <w:pPr>
        <w:pStyle w:val="CommentText"/>
      </w:pPr>
      <w:r>
        <w:rPr>
          <w:rStyle w:val="CommentReference"/>
        </w:rPr>
        <w:annotationRef/>
      </w:r>
      <w:r w:rsidR="00EF5A22">
        <w:rPr>
          <w:color w:val="0000FF"/>
        </w:rPr>
        <w:t>Discuss the usage of the word “remote control responsibility / centre” (remote control centre) regarding remote control – is it needed, required, not currently mandatory</w:t>
      </w:r>
    </w:p>
  </w:comment>
  <w:comment w:id="121" w:author="James Collocott [2]" w:date="2022-03-23T12:21:00Z" w:initials="JHC">
    <w:p w14:paraId="1BA62D23" w14:textId="6BD92AD4" w:rsidR="007F329C" w:rsidRDefault="007F329C" w:rsidP="007F329C">
      <w:pPr>
        <w:pStyle w:val="CommentText"/>
      </w:pPr>
      <w:r>
        <w:rPr>
          <w:rStyle w:val="CommentReference"/>
        </w:rPr>
        <w:annotationRef/>
      </w:r>
      <w:r>
        <w:rPr>
          <w:lang w:val="en-ZA"/>
        </w:rPr>
        <w:t>Consider at a later stage after liaison with the VTS Committee</w:t>
      </w:r>
    </w:p>
  </w:comment>
  <w:comment w:id="124" w:author="James Collocott [2]" w:date="2022-03-23T12:30:00Z" w:initials="JHC">
    <w:p w14:paraId="511E4DE3" w14:textId="079DABF3" w:rsidR="007F329C" w:rsidRDefault="007F329C" w:rsidP="007F329C">
      <w:pPr>
        <w:pStyle w:val="CommentText"/>
      </w:pPr>
      <w:r>
        <w:rPr>
          <w:rStyle w:val="CommentReference"/>
        </w:rPr>
        <w:annotationRef/>
      </w:r>
      <w:r>
        <w:rPr>
          <w:lang w:val="en-ZA"/>
        </w:rPr>
        <w:t>Reconsider at future meetings as to whether this is relevant, who would need to track/benefit from this, how to be tracked if outside VTS areas, etc.  And is point 10 covered by points 6-8?</w:t>
      </w:r>
    </w:p>
  </w:comment>
  <w:comment w:id="125" w:author="Jillian Carson-Jackson" w:date="2022-08-11T01:12:00Z" w:initials="JCJ">
    <w:p w14:paraId="1E7E61E6" w14:textId="77777777" w:rsidR="00EF5A22" w:rsidRDefault="00EF5A22" w:rsidP="00CC4A66">
      <w:pPr>
        <w:pStyle w:val="CommentText"/>
      </w:pPr>
      <w:r>
        <w:rPr>
          <w:rStyle w:val="CommentReference"/>
        </w:rPr>
        <w:annotationRef/>
      </w:r>
      <w:r>
        <w:t>Revised slightly and included in the new point 6.</w:t>
      </w:r>
    </w:p>
  </w:comment>
  <w:comment w:id="145" w:author="Tomren, Guttorm" w:date="2022-02-15T12:24:00Z" w:initials="TG">
    <w:p w14:paraId="129EE3D2" w14:textId="717E706B" w:rsidR="007F329C" w:rsidRDefault="007F329C" w:rsidP="007F329C">
      <w:pPr>
        <w:pStyle w:val="CommentText"/>
      </w:pPr>
      <w:r>
        <w:rPr>
          <w:rStyle w:val="CommentReference"/>
        </w:rPr>
        <w:annotationRef/>
      </w:r>
      <w:r>
        <w:t>ENAV have to confirm this section.</w:t>
      </w:r>
    </w:p>
  </w:comment>
  <w:comment w:id="146" w:author="Jillian Carson-Jackson" w:date="2022-08-11T01:14:00Z" w:initials="JCJ">
    <w:p w14:paraId="482C919B" w14:textId="77777777" w:rsidR="00C677AA" w:rsidRDefault="00C677AA" w:rsidP="007E65F3">
      <w:pPr>
        <w:pStyle w:val="CommentText"/>
      </w:pPr>
      <w:r>
        <w:rPr>
          <w:rStyle w:val="CommentReference"/>
        </w:rPr>
        <w:annotationRef/>
      </w:r>
      <w:r>
        <w:t xml:space="preserve">This is a very specific technology, propose it is not required here as a stand alone sentence. Included below in digital data exchange capabilities. </w:t>
      </w:r>
    </w:p>
  </w:comment>
  <w:comment w:id="190" w:author="Jillian Carson-Jackson" w:date="2022-08-11T01:38:00Z" w:initials="JCJ">
    <w:p w14:paraId="7C1FFA40" w14:textId="77777777" w:rsidR="00DF4C45" w:rsidRDefault="00DF4C45" w:rsidP="00E05538">
      <w:pPr>
        <w:pStyle w:val="CommentText"/>
      </w:pPr>
      <w:r>
        <w:rPr>
          <w:rStyle w:val="CommentReference"/>
        </w:rPr>
        <w:annotationRef/>
      </w:r>
      <w:r>
        <w:t xml:space="preserve">Propose we could include additional documents here, as appropriate. </w:t>
      </w:r>
    </w:p>
  </w:comment>
  <w:comment w:id="256" w:author="Jillian Carson-Jackson" w:date="2022-08-11T01:41:00Z" w:initials="JCJ">
    <w:p w14:paraId="224EE681" w14:textId="77777777" w:rsidR="00361804" w:rsidRDefault="00361804" w:rsidP="00A60D31">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272" w:author="Jillian Carson-Jackson" w:date="2021-03-17T22:44:00Z" w:initials="JC">
    <w:p w14:paraId="24E9602B" w14:textId="77777777" w:rsidR="002C66B8" w:rsidRDefault="006C46C9" w:rsidP="00BD208B">
      <w:pPr>
        <w:pStyle w:val="CommentText"/>
      </w:pPr>
      <w:r>
        <w:rPr>
          <w:rStyle w:val="CommentReference"/>
        </w:rPr>
        <w:annotationRef/>
      </w:r>
      <w:r w:rsidR="002C66B8">
        <w:t xml:space="preserve">Included the ENAV 'areas' and propose also noting the link with voyage planning - i.e. the provision of AtoN that MASS may use to be included in the MASS voyage planning - for further discussion. </w:t>
      </w:r>
    </w:p>
  </w:comment>
  <w:comment w:id="334" w:author="Jillian Carson-Jackson" w:date="2022-08-12T08:25:00Z" w:initials="JCJ">
    <w:p w14:paraId="7A8C6624" w14:textId="77777777" w:rsidR="00B6246D" w:rsidRDefault="00B6246D" w:rsidP="00EF3638">
      <w:pPr>
        <w:pStyle w:val="CommentText"/>
      </w:pPr>
      <w:r>
        <w:rPr>
          <w:rStyle w:val="CommentReference"/>
        </w:rPr>
        <w:annotationRef/>
      </w:r>
      <w:r>
        <w:t>From MTF03-4.1.1</w:t>
      </w:r>
    </w:p>
  </w:comment>
  <w:comment w:id="340" w:author="James Collocott" w:date="2022-02-22T16:16:00Z" w:initials="JC">
    <w:p w14:paraId="5756C8C2" w14:textId="77377CA5" w:rsidR="00B6246D" w:rsidRDefault="00B6246D" w:rsidP="00B6246D">
      <w:pPr>
        <w:pStyle w:val="CommentText"/>
      </w:pPr>
      <w:r>
        <w:rPr>
          <w:rStyle w:val="CommentReference"/>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341" w:author="Capt. Phillip Day" w:date="2022-03-16T13:09:00Z" w:initials="PD">
    <w:p w14:paraId="3760A121" w14:textId="77777777" w:rsidR="00B6246D" w:rsidRDefault="00B6246D" w:rsidP="00B6246D">
      <w:pPr>
        <w:pStyle w:val="CommentText"/>
      </w:pPr>
      <w:r>
        <w:rPr>
          <w:rStyle w:val="CommentReference"/>
        </w:rPr>
        <w:annotationRef/>
      </w:r>
      <w:r>
        <w:t>Some countries are doing this in advance of IMO</w:t>
      </w:r>
    </w:p>
  </w:comment>
  <w:comment w:id="343" w:author="Jillian Carson-Jackson" w:date="2022-08-11T02:49:00Z" w:initials="JCJ">
    <w:p w14:paraId="3E026B7B" w14:textId="77777777" w:rsidR="008D13F4" w:rsidRDefault="008D13F4" w:rsidP="00CD33A6">
      <w:pPr>
        <w:pStyle w:val="CommentText"/>
      </w:pPr>
      <w:r>
        <w:rPr>
          <w:rStyle w:val="CommentReference"/>
        </w:rPr>
        <w:annotationRef/>
      </w:r>
      <w:r>
        <w:t xml:space="preserve">From MTF03-4.1.1 </w:t>
      </w:r>
    </w:p>
  </w:comment>
  <w:comment w:id="351" w:author="Jillian Carson-Jackson" w:date="2022-08-12T08:04:00Z" w:initials="JCJ">
    <w:p w14:paraId="25EC761A" w14:textId="77777777" w:rsidR="009E2DED" w:rsidRDefault="009E2DED" w:rsidP="002548A0">
      <w:pPr>
        <w:pStyle w:val="CommentText"/>
      </w:pPr>
      <w:r>
        <w:rPr>
          <w:rStyle w:val="CommentReference"/>
        </w:rPr>
        <w:annotationRef/>
      </w:r>
      <w:r>
        <w:t xml:space="preserve">From MTF03-4.1.1 </w:t>
      </w:r>
    </w:p>
  </w:comment>
  <w:comment w:id="353" w:author="Jillian Carson-Jackson" w:date="2022-08-12T08:07:00Z" w:initials="JCJ">
    <w:p w14:paraId="79C485F6" w14:textId="77777777" w:rsidR="00DC40EB" w:rsidRDefault="00DC40EB" w:rsidP="007E2A51">
      <w:pPr>
        <w:pStyle w:val="CommentText"/>
      </w:pPr>
      <w:r>
        <w:rPr>
          <w:rStyle w:val="CommentReference"/>
        </w:rPr>
        <w:annotationRef/>
      </w:r>
      <w:r>
        <w:t>From MTF03-4.1.1</w:t>
      </w:r>
    </w:p>
  </w:comment>
  <w:comment w:id="362" w:author="Jillian Carson-Jackson" w:date="2022-08-12T08:09:00Z" w:initials="JCJ">
    <w:p w14:paraId="61136FD3" w14:textId="77777777" w:rsidR="001746C1" w:rsidRDefault="001746C1" w:rsidP="002D20D1">
      <w:pPr>
        <w:pStyle w:val="CommentText"/>
      </w:pPr>
      <w:r>
        <w:rPr>
          <w:rStyle w:val="CommentReference"/>
        </w:rPr>
        <w:annotationRef/>
      </w:r>
      <w:r>
        <w:t>From MTF03-4.1.1</w:t>
      </w:r>
    </w:p>
  </w:comment>
  <w:comment w:id="364" w:author="Jillian Carson-Jackson" w:date="2022-08-12T08:49:00Z" w:initials="JCJ">
    <w:p w14:paraId="5EF1C565" w14:textId="77777777" w:rsidR="002D1408" w:rsidRDefault="002D1408" w:rsidP="00FC6416">
      <w:pPr>
        <w:pStyle w:val="CommentText"/>
      </w:pPr>
      <w:r>
        <w:rPr>
          <w:rStyle w:val="CommentReference"/>
        </w:rPr>
        <w:annotationRef/>
      </w:r>
      <w:r>
        <w:t>From MTS03-4.1.1</w:t>
      </w:r>
    </w:p>
  </w:comment>
  <w:comment w:id="368" w:author="Jillian Carson-Jackson" w:date="2022-08-12T08:27:00Z" w:initials="JCJ">
    <w:p w14:paraId="4B584C1F" w14:textId="7C2E8DC0" w:rsidR="00B97664" w:rsidRDefault="00B97664" w:rsidP="004C267C">
      <w:pPr>
        <w:pStyle w:val="CommentText"/>
      </w:pPr>
      <w:r>
        <w:rPr>
          <w:rStyle w:val="CommentReference"/>
        </w:rPr>
        <w:annotationRef/>
      </w:r>
      <w:r>
        <w:t>From MTF03-4.1.1</w:t>
      </w:r>
    </w:p>
  </w:comment>
  <w:comment w:id="375" w:author="Jillian Carson-Jackson" w:date="2022-08-12T08:06:00Z" w:initials="JCJ">
    <w:p w14:paraId="54262679" w14:textId="156D2EBC" w:rsidR="003F613D" w:rsidRDefault="003F613D" w:rsidP="00765B3A">
      <w:pPr>
        <w:pStyle w:val="CommentText"/>
      </w:pPr>
      <w:r>
        <w:rPr>
          <w:rStyle w:val="CommentReference"/>
        </w:rPr>
        <w:annotationRef/>
      </w:r>
      <w:r>
        <w:t xml:space="preserve">From MTF03-4.1.1 </w:t>
      </w:r>
    </w:p>
  </w:comment>
  <w:comment w:id="377" w:author="Jillian Carson-Jackson" w:date="2022-08-12T08:29:00Z" w:initials="JCJ">
    <w:p w14:paraId="359A3ADA" w14:textId="77777777" w:rsidR="00847A10" w:rsidRDefault="00847A10" w:rsidP="001014E0">
      <w:pPr>
        <w:pStyle w:val="CommentText"/>
      </w:pPr>
      <w:r>
        <w:rPr>
          <w:rStyle w:val="CommentReference"/>
        </w:rPr>
        <w:annotationRef/>
      </w:r>
      <w:r>
        <w:t>From MTF03-4.1.1</w:t>
      </w:r>
    </w:p>
  </w:comment>
  <w:comment w:id="378" w:author="James Collocott" w:date="2022-02-27T08:49:00Z" w:initials="JC">
    <w:p w14:paraId="7D4572C9" w14:textId="78D09C6D" w:rsidR="00EF1890" w:rsidRDefault="00EF1890" w:rsidP="00EF1890">
      <w:pPr>
        <w:pStyle w:val="CommentText"/>
      </w:pPr>
      <w:r>
        <w:rPr>
          <w:rStyle w:val="CommentReference"/>
        </w:rPr>
        <w:annotationRef/>
      </w:r>
      <w:r>
        <w:t>Does this makes sense?</w:t>
      </w:r>
    </w:p>
  </w:comment>
  <w:comment w:id="379" w:author="Pieter Chris" w:date="2022-03-01T14:41:00Z" w:initials="PC">
    <w:p w14:paraId="6C518EC4" w14:textId="77777777" w:rsidR="00EF1890" w:rsidRDefault="00EF1890" w:rsidP="00EF1890">
      <w:pPr>
        <w:pStyle w:val="CommentText"/>
      </w:pPr>
      <w:r>
        <w:rPr>
          <w:rStyle w:val="CommentReference"/>
        </w:rPr>
        <w:annotationRef/>
      </w:r>
      <w:r>
        <w:rPr>
          <w:lang w:val="en-US"/>
        </w:rPr>
        <w:t>..instantly recognisable?</w:t>
      </w:r>
    </w:p>
  </w:comment>
  <w:comment w:id="382" w:author="Pieter Chris" w:date="2022-02-11T11:45:00Z" w:initials="PC">
    <w:p w14:paraId="0FDED7E3" w14:textId="77777777" w:rsidR="00EF1890" w:rsidRDefault="00EF1890" w:rsidP="00EF1890">
      <w:pPr>
        <w:pStyle w:val="CommentText"/>
      </w:pPr>
      <w:r>
        <w:rPr>
          <w:rStyle w:val="CommentReference"/>
        </w:rPr>
        <w:annotationRef/>
      </w:r>
      <w:r>
        <w:t>Clarification required?</w:t>
      </w:r>
    </w:p>
  </w:comment>
  <w:comment w:id="391" w:author="Tomren, Guttorm" w:date="2022-02-15T12:43:00Z" w:initials="TG">
    <w:p w14:paraId="730CDB7B" w14:textId="77777777" w:rsidR="00EF1890" w:rsidRDefault="00EF1890" w:rsidP="00EF1890">
      <w:pPr>
        <w:pStyle w:val="CommentText"/>
      </w:pPr>
      <w:r>
        <w:rPr>
          <w:rStyle w:val="CommentReference"/>
        </w:rPr>
        <w:annotationRef/>
      </w:r>
      <w:r>
        <w:t>This might be dependent on the MASS level 1-4 of automation</w:t>
      </w:r>
    </w:p>
  </w:comment>
  <w:comment w:id="394" w:author="Capt. Phillip Day" w:date="2022-03-16T13:17:00Z" w:initials="PD">
    <w:p w14:paraId="4F4CEA7B" w14:textId="77777777" w:rsidR="00EF1890" w:rsidRDefault="00EF1890" w:rsidP="00EF1890">
      <w:pPr>
        <w:pStyle w:val="CommentText"/>
      </w:pPr>
      <w:r>
        <w:rPr>
          <w:rStyle w:val="CommentReference"/>
        </w:rPr>
        <w:annotationRef/>
      </w:r>
      <w:r>
        <w:t>I think it would be a mistake to do this. MASS needs to operate within the maritime domain. The worlds pinch points will not be able to support MASS only routes.</w:t>
      </w:r>
    </w:p>
  </w:comment>
  <w:comment w:id="397" w:author="Jillian Carson-Jackson" w:date="2022-08-12T08:30:00Z" w:initials="JCJ">
    <w:p w14:paraId="40B107C7" w14:textId="77777777" w:rsidR="001C39B7" w:rsidRDefault="001C39B7" w:rsidP="0033096C">
      <w:pPr>
        <w:pStyle w:val="CommentText"/>
      </w:pPr>
      <w:r>
        <w:rPr>
          <w:rStyle w:val="CommentReference"/>
        </w:rPr>
        <w:annotationRef/>
      </w:r>
      <w:r>
        <w:t>From MTF03-4.1.1</w:t>
      </w:r>
    </w:p>
  </w:comment>
  <w:comment w:id="399" w:author="Jillian Carson-Jackson" w:date="2022-08-12T08:14:00Z" w:initials="JCJ">
    <w:p w14:paraId="3E08033B" w14:textId="62842F56" w:rsidR="003D69B4" w:rsidRDefault="003D69B4" w:rsidP="00B02783">
      <w:pPr>
        <w:pStyle w:val="CommentText"/>
      </w:pPr>
      <w:r>
        <w:rPr>
          <w:rStyle w:val="CommentReference"/>
        </w:rPr>
        <w:annotationRef/>
      </w:r>
      <w:r>
        <w:t>From MTS03-4.1.1</w:t>
      </w:r>
      <w:r>
        <w:br/>
      </w:r>
    </w:p>
  </w:comment>
  <w:comment w:id="402" w:author="Jillian Carson-Jackson" w:date="2022-08-12T08:15:00Z" w:initials="JCJ">
    <w:p w14:paraId="328E5D13" w14:textId="77777777" w:rsidR="00D512ED" w:rsidRDefault="00D512ED" w:rsidP="005D1E85">
      <w:pPr>
        <w:pStyle w:val="CommentText"/>
      </w:pPr>
      <w:r>
        <w:rPr>
          <w:rStyle w:val="CommentReference"/>
        </w:rPr>
        <w:annotationRef/>
      </w:r>
      <w:r>
        <w:t>From MTS03-4.1.1</w:t>
      </w:r>
    </w:p>
  </w:comment>
  <w:comment w:id="405" w:author="Jillian Carson-Jackson" w:date="2022-08-12T08:16:00Z" w:initials="JCJ">
    <w:p w14:paraId="26105B76" w14:textId="77777777" w:rsidR="003D6C77" w:rsidRDefault="003D6C77" w:rsidP="00FB59A5">
      <w:pPr>
        <w:pStyle w:val="CommentText"/>
      </w:pPr>
      <w:r>
        <w:rPr>
          <w:rStyle w:val="CommentReference"/>
        </w:rPr>
        <w:annotationRef/>
      </w:r>
      <w:r>
        <w:t>From MTF03-4.1.1</w:t>
      </w:r>
    </w:p>
  </w:comment>
  <w:comment w:id="407" w:author="Jillian Carson-Jackson" w:date="2022-08-12T08:17:00Z" w:initials="JCJ">
    <w:p w14:paraId="333676AB" w14:textId="77777777" w:rsidR="00D22F63" w:rsidRDefault="00D22F63" w:rsidP="00D3277A">
      <w:pPr>
        <w:pStyle w:val="CommentText"/>
      </w:pPr>
      <w:r>
        <w:rPr>
          <w:rStyle w:val="CommentReference"/>
        </w:rPr>
        <w:annotationRef/>
      </w:r>
      <w:r>
        <w:t>From MTS03-4.1.1</w:t>
      </w:r>
    </w:p>
  </w:comment>
  <w:comment w:id="411" w:author="Jillian Carson-Jackson" w:date="2022-08-12T08:19:00Z" w:initials="JCJ">
    <w:p w14:paraId="2FA6AEC6" w14:textId="77777777" w:rsidR="00B85EFE" w:rsidRDefault="00B85EFE" w:rsidP="004612A4">
      <w:pPr>
        <w:pStyle w:val="CommentText"/>
      </w:pPr>
      <w:r>
        <w:rPr>
          <w:rStyle w:val="CommentReference"/>
        </w:rPr>
        <w:annotationRef/>
      </w:r>
      <w:r>
        <w:t>FromMTF03-4.1.1</w:t>
      </w:r>
    </w:p>
  </w:comment>
  <w:comment w:id="417" w:author="Jillian Carson-Jackson" w:date="2022-08-12T08:20:00Z" w:initials="JCJ">
    <w:p w14:paraId="1827E0EC" w14:textId="77777777" w:rsidR="00D400DA" w:rsidRDefault="00D400DA" w:rsidP="00FA4533">
      <w:pPr>
        <w:pStyle w:val="CommentText"/>
      </w:pPr>
      <w:r>
        <w:rPr>
          <w:rStyle w:val="CommentReference"/>
        </w:rPr>
        <w:annotationRef/>
      </w:r>
      <w:r>
        <w:t>From MTF03-4.1.1</w:t>
      </w:r>
    </w:p>
  </w:comment>
  <w:comment w:id="425" w:author="Jillian Carson-Jackson" w:date="2022-08-12T08:23:00Z" w:initials="JCJ">
    <w:p w14:paraId="76158880" w14:textId="77777777" w:rsidR="006A354B" w:rsidRDefault="006A354B" w:rsidP="00651A88">
      <w:pPr>
        <w:pStyle w:val="CommentText"/>
      </w:pPr>
      <w:r>
        <w:rPr>
          <w:rStyle w:val="CommentReference"/>
        </w:rPr>
        <w:annotationRef/>
      </w:r>
      <w:r>
        <w:t>From MTF03-4.1.1</w:t>
      </w:r>
    </w:p>
  </w:comment>
  <w:comment w:id="435" w:author="Jillian Carson-Jackson" w:date="2022-08-12T08:38:00Z" w:initials="JCJ">
    <w:p w14:paraId="48E6D4F1" w14:textId="77777777" w:rsidR="00F85D38" w:rsidRDefault="00F85D38" w:rsidP="00F85D38">
      <w:pPr>
        <w:pStyle w:val="CommentText"/>
      </w:pPr>
      <w:r>
        <w:rPr>
          <w:rStyle w:val="CommentReference"/>
        </w:rPr>
        <w:annotationRef/>
      </w:r>
      <w:r>
        <w:t>From MTF03-4.1.1</w:t>
      </w:r>
    </w:p>
  </w:comment>
  <w:comment w:id="442" w:author="Tomren, Guttorm" w:date="2022-03-03T09:44:00Z" w:initials="TG">
    <w:p w14:paraId="5A83F7CB" w14:textId="77777777" w:rsidR="00F85D38" w:rsidRDefault="00F85D38" w:rsidP="00F85D38">
      <w:pPr>
        <w:pStyle w:val="CommentText"/>
      </w:pPr>
      <w:r>
        <w:rPr>
          <w:rStyle w:val="CommentReference"/>
        </w:rPr>
        <w:annotationRef/>
      </w:r>
      <w:r>
        <w:t>VTS stuff?</w:t>
      </w:r>
    </w:p>
  </w:comment>
  <w:comment w:id="445" w:author="Tomren, Guttorm" w:date="2022-03-03T09:45:00Z" w:initials="TG">
    <w:p w14:paraId="271BF10B" w14:textId="77777777" w:rsidR="00585CE5" w:rsidRDefault="00585CE5" w:rsidP="00585CE5">
      <w:pPr>
        <w:pStyle w:val="CommentText"/>
      </w:pPr>
      <w:r>
        <w:rPr>
          <w:rStyle w:val="CommentReference"/>
        </w:rPr>
        <w:annotationRef/>
      </w:r>
      <w:r>
        <w:t>IALA territory?</w:t>
      </w:r>
    </w:p>
  </w:comment>
  <w:comment w:id="448" w:author="Tomren, Guttorm" w:date="2022-03-03T09:45:00Z" w:initials="TG">
    <w:p w14:paraId="75FAF2FB" w14:textId="77777777" w:rsidR="00585CE5" w:rsidRDefault="00585CE5" w:rsidP="00585CE5">
      <w:pPr>
        <w:pStyle w:val="CommentText"/>
      </w:pPr>
      <w:r>
        <w:rPr>
          <w:rStyle w:val="CommentReference"/>
        </w:rPr>
        <w:annotationRef/>
      </w:r>
      <w:r>
        <w:t>VTS view?</w:t>
      </w:r>
    </w:p>
  </w:comment>
  <w:comment w:id="449" w:author="Capt. Phillip Day" w:date="2022-03-16T13:26:00Z" w:initials="PD">
    <w:p w14:paraId="37488C08" w14:textId="77777777" w:rsidR="00585CE5" w:rsidRDefault="00585CE5" w:rsidP="00585CE5">
      <w:pPr>
        <w:pStyle w:val="CommentText"/>
      </w:pPr>
      <w:r>
        <w:rPr>
          <w:rStyle w:val="CommentReference"/>
        </w:rPr>
        <w:annotationRef/>
      </w:r>
      <w:r>
        <w:t>IALA needs to be clear that VTS will not take over RCC duties and the vessel operator needs to comply with VTS requirements in the VTS area.</w:t>
      </w:r>
    </w:p>
  </w:comment>
  <w:comment w:id="450" w:author="James Collocott [2]" w:date="2022-03-23T13:03:00Z" w:initials="JHC">
    <w:p w14:paraId="7530EAB1" w14:textId="77777777" w:rsidR="00585CE5" w:rsidRDefault="00585CE5" w:rsidP="00585CE5">
      <w:pPr>
        <w:pStyle w:val="CommentText"/>
      </w:pPr>
      <w:r>
        <w:rPr>
          <w:rStyle w:val="CommentReference"/>
        </w:rPr>
        <w:annotationRef/>
      </w:r>
      <w:r>
        <w:rPr>
          <w:lang w:val="en-ZA"/>
        </w:rPr>
        <w:t>Included text in 5.9.6</w:t>
      </w:r>
    </w:p>
  </w:comment>
  <w:comment w:id="455" w:author="Tomren, Guttorm" w:date="2022-03-03T09:45:00Z" w:initials="TG">
    <w:p w14:paraId="70A875B2" w14:textId="77777777" w:rsidR="00585CE5" w:rsidRDefault="00585CE5" w:rsidP="00585CE5">
      <w:pPr>
        <w:pStyle w:val="CommentText"/>
      </w:pPr>
      <w:r>
        <w:rPr>
          <w:rStyle w:val="CommentReference"/>
        </w:rPr>
        <w:annotationRef/>
      </w:r>
      <w:r>
        <w:t>IMO territory?</w:t>
      </w:r>
    </w:p>
  </w:comment>
  <w:comment w:id="458" w:author="Tomren, Guttorm" w:date="2022-03-03T09:46:00Z" w:initials="TG">
    <w:p w14:paraId="09B80F00" w14:textId="77777777" w:rsidR="00585CE5" w:rsidRDefault="00585CE5" w:rsidP="00585CE5">
      <w:pPr>
        <w:pStyle w:val="CommentText"/>
      </w:pPr>
      <w:r>
        <w:rPr>
          <w:rStyle w:val="CommentReference"/>
        </w:rPr>
        <w:annotationRef/>
      </w:r>
      <w:r>
        <w:t>VTS stuff?</w:t>
      </w:r>
    </w:p>
  </w:comment>
  <w:comment w:id="463" w:author="Tomren, Guttorm" w:date="2022-03-03T09:46:00Z" w:initials="TG">
    <w:p w14:paraId="752424AD" w14:textId="77777777" w:rsidR="00585CE5" w:rsidRDefault="00585CE5" w:rsidP="00585CE5">
      <w:pPr>
        <w:pStyle w:val="CommentText"/>
      </w:pPr>
      <w:r>
        <w:rPr>
          <w:rStyle w:val="CommentReference"/>
        </w:rPr>
        <w:annotationRef/>
      </w:r>
      <w:r>
        <w:t>HSQE for VTS?</w:t>
      </w:r>
    </w:p>
  </w:comment>
  <w:comment w:id="469" w:author="Jillian Carson-Jackson" w:date="2022-08-12T08:43:00Z" w:initials="JCJ">
    <w:p w14:paraId="10A98258" w14:textId="77777777" w:rsidR="00B910D7" w:rsidRDefault="00B910D7" w:rsidP="003A72F5">
      <w:pPr>
        <w:pStyle w:val="CommentText"/>
      </w:pPr>
      <w:r>
        <w:rPr>
          <w:rStyle w:val="CommentReference"/>
        </w:rPr>
        <w:annotationRef/>
      </w:r>
      <w:r>
        <w:t>From MTF03-4.1.1</w:t>
      </w:r>
    </w:p>
  </w:comment>
  <w:comment w:id="479" w:author="Jillian Carson-Jackson" w:date="2022-08-12T08:23:00Z" w:initials="JCJ">
    <w:p w14:paraId="050BFFEE" w14:textId="77777777" w:rsidR="006A354B" w:rsidRDefault="006A354B" w:rsidP="000056D3">
      <w:pPr>
        <w:pStyle w:val="CommentText"/>
      </w:pPr>
      <w:r>
        <w:rPr>
          <w:rStyle w:val="CommentReference"/>
        </w:rPr>
        <w:annotationRef/>
      </w:r>
      <w:r>
        <w:t>From MTF03-4.1.1</w:t>
      </w:r>
    </w:p>
  </w:comment>
  <w:comment w:id="480" w:author="Tomren, Guttorm" w:date="2022-02-15T12:29:00Z" w:initials="TG">
    <w:p w14:paraId="51FB86F1" w14:textId="38660954" w:rsidR="00127955" w:rsidRDefault="00127955" w:rsidP="00127955">
      <w:pPr>
        <w:pStyle w:val="CommentText"/>
      </w:pPr>
      <w:r>
        <w:rPr>
          <w:rStyle w:val="CommentReference"/>
        </w:rPr>
        <w:annotationRef/>
      </w:r>
      <w:r>
        <w:t>Align with 3.2.10</w:t>
      </w:r>
    </w:p>
  </w:comment>
  <w:comment w:id="481" w:author="James Collocott [2]" w:date="2022-03-23T12:36:00Z" w:initials="JHC">
    <w:p w14:paraId="3974ACBC" w14:textId="77777777" w:rsidR="00127955" w:rsidRDefault="00127955" w:rsidP="00127955">
      <w:pPr>
        <w:pStyle w:val="CommentText"/>
      </w:pPr>
      <w:r>
        <w:rPr>
          <w:rStyle w:val="CommentReference"/>
        </w:rPr>
        <w:annotationRef/>
      </w:r>
      <w:r>
        <w:rPr>
          <w:lang w:val="en-ZA"/>
        </w:rPr>
        <w:t>James to consider intersessionally</w:t>
      </w:r>
    </w:p>
  </w:comment>
  <w:comment w:id="482" w:author="Tomren, Guttorm" w:date="2022-03-03T09:23:00Z" w:initials="TG">
    <w:p w14:paraId="4C137253" w14:textId="77777777" w:rsidR="00127955" w:rsidRDefault="00127955" w:rsidP="00127955">
      <w:pPr>
        <w:pStyle w:val="CommentText"/>
      </w:pPr>
      <w:r>
        <w:rPr>
          <w:rStyle w:val="CommentReference"/>
        </w:rPr>
        <w:annotationRef/>
      </w:r>
      <w:r>
        <w:t>To have tracking of all vessels/boats are quite challenging for a VTS, I guess? Possible?</w:t>
      </w:r>
    </w:p>
  </w:comment>
  <w:comment w:id="484" w:author="Jillian Carson-Jackson" w:date="2022-08-12T08:36:00Z" w:initials="JCJ">
    <w:p w14:paraId="24F5BB8C" w14:textId="77777777" w:rsidR="00B910D7" w:rsidRDefault="00B910D7" w:rsidP="00B910D7">
      <w:pPr>
        <w:pStyle w:val="CommentText"/>
      </w:pPr>
      <w:r>
        <w:rPr>
          <w:rStyle w:val="CommentReference"/>
        </w:rPr>
        <w:annotationRef/>
      </w:r>
      <w:r>
        <w:t>From MTF03-4.1.1</w:t>
      </w:r>
    </w:p>
  </w:comment>
  <w:comment w:id="485" w:author="Tomren, Guttorm" w:date="2022-03-03T09:43:00Z" w:initials="TG">
    <w:p w14:paraId="0228A462" w14:textId="77777777" w:rsidR="00B910D7" w:rsidRDefault="00B910D7" w:rsidP="00B910D7">
      <w:pPr>
        <w:pStyle w:val="CommentText"/>
      </w:pPr>
      <w:r>
        <w:rPr>
          <w:rStyle w:val="CommentReference"/>
        </w:rPr>
        <w:annotationRef/>
      </w:r>
      <w:r>
        <w:t>This need to be discussed, difficult since no formal interface is yet defined.</w:t>
      </w:r>
    </w:p>
  </w:comment>
  <w:comment w:id="486" w:author="James Collocott [2]" w:date="2022-03-23T12:54:00Z" w:initials="JHC">
    <w:p w14:paraId="6C36F1C1" w14:textId="77777777" w:rsidR="00B910D7" w:rsidRDefault="00B910D7" w:rsidP="00B910D7">
      <w:pPr>
        <w:pStyle w:val="CommentText"/>
      </w:pPr>
      <w:r>
        <w:rPr>
          <w:rStyle w:val="CommentReference"/>
        </w:rPr>
        <w:annotationRef/>
      </w:r>
      <w:r>
        <w:rPr>
          <w:lang w:val="en-ZA"/>
        </w:rPr>
        <w:t xml:space="preserve">This is most important as light signatures are under development and could be facilitating interaction with MASS </w:t>
      </w:r>
    </w:p>
  </w:comment>
  <w:comment w:id="501" w:author="Jillian Carson-Jackson" w:date="2022-08-12T08:45:00Z" w:initials="JCJ">
    <w:p w14:paraId="6BA1842C" w14:textId="77777777" w:rsidR="000210FE" w:rsidRDefault="000210FE" w:rsidP="00AE7BEC">
      <w:pPr>
        <w:pStyle w:val="CommentText"/>
      </w:pPr>
      <w:r>
        <w:rPr>
          <w:rStyle w:val="CommentReference"/>
        </w:rPr>
        <w:annotationRef/>
      </w:r>
      <w:r>
        <w:t xml:space="preserve">To be developed - note input from Julius M. </w:t>
      </w:r>
    </w:p>
  </w:comment>
  <w:comment w:id="513" w:author="Jillian Carson-Jackson" w:date="2022-08-11T02:17:00Z" w:initials="JCJ">
    <w:p w14:paraId="6F0A4AA5" w14:textId="2E588F2F" w:rsidR="00421D6C" w:rsidRDefault="00421D6C" w:rsidP="0007455C">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4DC7AA" w15:done="0"/>
  <w15:commentEx w15:paraId="56119982" w15:paraIdParent="674DC7AA" w15:done="0"/>
  <w15:commentEx w15:paraId="589D28B6" w15:done="0"/>
  <w15:commentEx w15:paraId="4D15A4BF" w15:done="0"/>
  <w15:commentEx w15:paraId="39C7F64E" w15:done="0"/>
  <w15:commentEx w15:paraId="5A30A87D" w15:paraIdParent="39C7F64E" w15:done="0"/>
  <w15:commentEx w15:paraId="5584CC81" w15:done="0"/>
  <w15:commentEx w15:paraId="49CF772F" w15:done="0"/>
  <w15:commentEx w15:paraId="371C10EE" w15:paraIdParent="49CF772F" w15:done="0"/>
  <w15:commentEx w15:paraId="1EAA5002" w15:done="0"/>
  <w15:commentEx w15:paraId="06CC226A" w15:paraIdParent="1EAA5002" w15:done="0"/>
  <w15:commentEx w15:paraId="1EC7CA30" w15:paraIdParent="1EAA5002" w15:done="0"/>
  <w15:commentEx w15:paraId="55F8F098" w15:done="0"/>
  <w15:commentEx w15:paraId="6050ED22" w15:done="0"/>
  <w15:commentEx w15:paraId="1BA62D23" w15:paraIdParent="6050ED22" w15:done="0"/>
  <w15:commentEx w15:paraId="511E4DE3" w15:done="0"/>
  <w15:commentEx w15:paraId="1E7E61E6" w15:paraIdParent="511E4DE3" w15:done="0"/>
  <w15:commentEx w15:paraId="129EE3D2" w15:done="0"/>
  <w15:commentEx w15:paraId="482C919B" w15:paraIdParent="129EE3D2" w15:done="0"/>
  <w15:commentEx w15:paraId="7C1FFA40" w15:done="0"/>
  <w15:commentEx w15:paraId="224EE681" w15:done="0"/>
  <w15:commentEx w15:paraId="24E9602B" w15:done="0"/>
  <w15:commentEx w15:paraId="7A8C6624" w15:done="0"/>
  <w15:commentEx w15:paraId="5756C8C2" w15:done="0"/>
  <w15:commentEx w15:paraId="3760A121" w15:paraIdParent="5756C8C2" w15:done="0"/>
  <w15:commentEx w15:paraId="3E026B7B" w15:done="0"/>
  <w15:commentEx w15:paraId="25EC761A" w15:done="0"/>
  <w15:commentEx w15:paraId="79C485F6" w15:done="0"/>
  <w15:commentEx w15:paraId="61136FD3" w15:done="0"/>
  <w15:commentEx w15:paraId="5EF1C565" w15:done="0"/>
  <w15:commentEx w15:paraId="4B584C1F" w15:done="0"/>
  <w15:commentEx w15:paraId="54262679" w15:done="0"/>
  <w15:commentEx w15:paraId="359A3ADA" w15:done="0"/>
  <w15:commentEx w15:paraId="7D4572C9" w15:done="0"/>
  <w15:commentEx w15:paraId="6C518EC4" w15:done="0"/>
  <w15:commentEx w15:paraId="0FDED7E3" w15:done="0"/>
  <w15:commentEx w15:paraId="730CDB7B" w15:done="0"/>
  <w15:commentEx w15:paraId="4F4CEA7B" w15:done="0"/>
  <w15:commentEx w15:paraId="40B107C7" w15:done="0"/>
  <w15:commentEx w15:paraId="3E08033B" w15:done="0"/>
  <w15:commentEx w15:paraId="328E5D13" w15:done="0"/>
  <w15:commentEx w15:paraId="26105B76" w15:done="0"/>
  <w15:commentEx w15:paraId="333676AB" w15:done="0"/>
  <w15:commentEx w15:paraId="2FA6AEC6" w15:done="0"/>
  <w15:commentEx w15:paraId="1827E0EC" w15:done="0"/>
  <w15:commentEx w15:paraId="76158880" w15:done="0"/>
  <w15:commentEx w15:paraId="48E6D4F1" w15:done="0"/>
  <w15:commentEx w15:paraId="5A83F7C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09B80F00" w15:done="0"/>
  <w15:commentEx w15:paraId="752424AD" w15:done="0"/>
  <w15:commentEx w15:paraId="10A98258" w15:done="0"/>
  <w15:commentEx w15:paraId="050BFFEE" w15:done="0"/>
  <w15:commentEx w15:paraId="51FB86F1" w15:done="0"/>
  <w15:commentEx w15:paraId="3974ACBC" w15:paraIdParent="51FB86F1" w15:done="0"/>
  <w15:commentEx w15:paraId="4C137253" w15:done="0"/>
  <w15:commentEx w15:paraId="24F5BB8C" w15:done="0"/>
  <w15:commentEx w15:paraId="0228A462" w15:done="0"/>
  <w15:commentEx w15:paraId="6C36F1C1"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6B9" w16cex:dateUtc="2022-03-21T15:39:00Z"/>
  <w16cex:commentExtensible w16cex:durableId="269ECE53" w16cex:dateUtc="2022-08-10T14:39:00Z"/>
  <w16cex:commentExtensible w16cex:durableId="263F8F27" w16cex:dateUtc="2022-05-30T08:44:00Z"/>
  <w16cex:commentExtensible w16cex:durableId="269ED08A" w16cex:dateUtc="2022-08-10T14:49:00Z"/>
  <w16cex:commentExtensible w16cex:durableId="263F8F76" w16cex:dateUtc="2022-05-30T08:46:00Z"/>
  <w16cex:commentExtensible w16cex:durableId="269ED1D7" w16cex:dateUtc="2022-08-10T14:54:00Z"/>
  <w16cex:commentExtensible w16cex:durableId="269ED170" w16cex:dateUtc="2022-08-10T14:53:00Z"/>
  <w16cex:commentExtensible w16cex:durableId="269ED6A8" w16cex:dateUtc="2022-02-15T10:24:00Z"/>
  <w16cex:commentExtensible w16cex:durableId="269ED6A7" w16cex:dateUtc="2022-08-10T15:14:00Z"/>
  <w16cex:commentExtensible w16cex:durableId="25DF0DA5" w16cex:dateUtc="2022-03-18T11:54:00Z"/>
  <w16cex:commentExtensible w16cex:durableId="25E58EEC" w16cex:dateUtc="2022-03-23T10:19:00Z"/>
  <w16cex:commentExtensible w16cex:durableId="269ED350" w16cex:dateUtc="2022-08-10T15:01:00Z"/>
  <w16cex:commentExtensible w16cex:durableId="269ED2BB" w16cex:dateUtc="2022-08-10T14:58:00Z"/>
  <w16cex:commentExtensible w16cex:durableId="25E33754" w16cex:dateUtc="2022-03-21T15:41:00Z"/>
  <w16cex:commentExtensible w16cex:durableId="25E58F51" w16cex:dateUtc="2022-03-23T10:21:00Z"/>
  <w16cex:commentExtensible w16cex:durableId="25E59178" w16cex:dateUtc="2022-03-23T10:30:00Z"/>
  <w16cex:commentExtensible w16cex:durableId="269ED5F2" w16cex:dateUtc="2022-08-10T15:12:00Z"/>
  <w16cex:commentExtensible w16cex:durableId="25CB376E" w16cex:dateUtc="2022-02-15T10:24:00Z"/>
  <w16cex:commentExtensible w16cex:durableId="269ED68A" w16cex:dateUtc="2022-08-10T15:14:00Z"/>
  <w16cex:commentExtensible w16cex:durableId="269EDC0B" w16cex:dateUtc="2022-08-10T15:38:00Z"/>
  <w16cex:commentExtensible w16cex:durableId="269EDCCA" w16cex:dateUtc="2022-08-10T15:41:00Z"/>
  <w16cex:commentExtensible w16cex:durableId="25CB376F" w16cex:dateUtc="2021-03-17T20:44:00Z"/>
  <w16cex:commentExtensible w16cex:durableId="26A08D00" w16cex:dateUtc="2022-08-11T22:25:00Z"/>
  <w16cex:commentExtensible w16cex:durableId="25CB377A" w16cex:dateUtc="2022-02-22T14:16:00Z"/>
  <w16cex:commentExtensible w16cex:durableId="25DC43FC" w16cex:dateUtc="2022-03-16T11:09:00Z"/>
  <w16cex:commentExtensible w16cex:durableId="269EECC5" w16cex:dateUtc="2022-08-10T16:49:00Z"/>
  <w16cex:commentExtensible w16cex:durableId="26A087F1" w16cex:dateUtc="2022-08-11T22:04:00Z"/>
  <w16cex:commentExtensible w16cex:durableId="26A088D5" w16cex:dateUtc="2022-08-11T22:07:00Z"/>
  <w16cex:commentExtensible w16cex:durableId="26A08934" w16cex:dateUtc="2022-08-11T22:09:00Z"/>
  <w16cex:commentExtensible w16cex:durableId="26A0929C" w16cex:dateUtc="2022-08-11T22:49:00Z"/>
  <w16cex:commentExtensible w16cex:durableId="26A08D5C" w16cex:dateUtc="2022-08-11T22:27:00Z"/>
  <w16cex:commentExtensible w16cex:durableId="26A08877" w16cex:dateUtc="2022-08-11T22:06: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6A08E2B" w16cex:dateUtc="2022-08-11T22:30:00Z"/>
  <w16cex:commentExtensible w16cex:durableId="26A08A60" w16cex:dateUtc="2022-08-11T22:14:00Z"/>
  <w16cex:commentExtensible w16cex:durableId="26A08A85" w16cex:dateUtc="2022-08-11T22:15:00Z"/>
  <w16cex:commentExtensible w16cex:durableId="26A08AD5" w16cex:dateUtc="2022-08-11T22:16:00Z"/>
  <w16cex:commentExtensible w16cex:durableId="26A08B21" w16cex:dateUtc="2022-08-11T22:17:00Z"/>
  <w16cex:commentExtensible w16cex:durableId="26A08B83" w16cex:dateUtc="2022-08-11T22:19:00Z"/>
  <w16cex:commentExtensible w16cex:durableId="26A08BB5" w16cex:dateUtc="2022-08-11T22:20:00Z"/>
  <w16cex:commentExtensible w16cex:durableId="26A08C68" w16cex:dateUtc="2022-08-11T22:23:00Z"/>
  <w16cex:commentExtensible w16cex:durableId="26A08FEC" w16cex:dateUtc="2022-08-11T22:38: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6A09126" w16cex:dateUtc="2022-08-11T22:43:00Z"/>
  <w16cex:commentExtensible w16cex:durableId="26A08C7A" w16cex:dateUtc="2022-08-11T22: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6A08FAA" w16cex:dateUtc="2022-08-11T22:36:00Z"/>
  <w16cex:commentExtensible w16cex:durableId="25E59609" w16cex:dateUtc="2022-03-03T07:43:00Z"/>
  <w16cex:commentExtensible w16cex:durableId="25E59723" w16cex:dateUtc="2022-03-23T10:54: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DC7AA" w16cid:durableId="25E336B9"/>
  <w16cid:commentId w16cid:paraId="56119982" w16cid:durableId="269ECE53"/>
  <w16cid:commentId w16cid:paraId="589D28B6" w16cid:durableId="263F8F27"/>
  <w16cid:commentId w16cid:paraId="4D15A4BF" w16cid:durableId="269ED08A"/>
  <w16cid:commentId w16cid:paraId="39C7F64E" w16cid:durableId="263F8F76"/>
  <w16cid:commentId w16cid:paraId="5A30A87D" w16cid:durableId="269ED1D7"/>
  <w16cid:commentId w16cid:paraId="5584CC81" w16cid:durableId="269ED170"/>
  <w16cid:commentId w16cid:paraId="49CF772F" w16cid:durableId="269ED6A8"/>
  <w16cid:commentId w16cid:paraId="371C10EE" w16cid:durableId="269ED6A7"/>
  <w16cid:commentId w16cid:paraId="1EAA5002" w16cid:durableId="25DF0DA5"/>
  <w16cid:commentId w16cid:paraId="06CC226A" w16cid:durableId="25E58EEC"/>
  <w16cid:commentId w16cid:paraId="1EC7CA30" w16cid:durableId="269ED350"/>
  <w16cid:commentId w16cid:paraId="55F8F098" w16cid:durableId="269ED2BB"/>
  <w16cid:commentId w16cid:paraId="6050ED22" w16cid:durableId="25E33754"/>
  <w16cid:commentId w16cid:paraId="1BA62D23" w16cid:durableId="25E58F51"/>
  <w16cid:commentId w16cid:paraId="511E4DE3" w16cid:durableId="25E59178"/>
  <w16cid:commentId w16cid:paraId="1E7E61E6" w16cid:durableId="269ED5F2"/>
  <w16cid:commentId w16cid:paraId="129EE3D2" w16cid:durableId="25CB376E"/>
  <w16cid:commentId w16cid:paraId="482C919B" w16cid:durableId="269ED68A"/>
  <w16cid:commentId w16cid:paraId="7C1FFA40" w16cid:durableId="269EDC0B"/>
  <w16cid:commentId w16cid:paraId="224EE681" w16cid:durableId="269EDCCA"/>
  <w16cid:commentId w16cid:paraId="24E9602B" w16cid:durableId="25CB376F"/>
  <w16cid:commentId w16cid:paraId="7A8C6624" w16cid:durableId="26A08D00"/>
  <w16cid:commentId w16cid:paraId="5756C8C2" w16cid:durableId="25CB377A"/>
  <w16cid:commentId w16cid:paraId="3760A121" w16cid:durableId="25DC43FC"/>
  <w16cid:commentId w16cid:paraId="3E026B7B" w16cid:durableId="269EECC5"/>
  <w16cid:commentId w16cid:paraId="25EC761A" w16cid:durableId="26A087F1"/>
  <w16cid:commentId w16cid:paraId="79C485F6" w16cid:durableId="26A088D5"/>
  <w16cid:commentId w16cid:paraId="61136FD3" w16cid:durableId="26A08934"/>
  <w16cid:commentId w16cid:paraId="5EF1C565" w16cid:durableId="26A0929C"/>
  <w16cid:commentId w16cid:paraId="4B584C1F" w16cid:durableId="26A08D5C"/>
  <w16cid:commentId w16cid:paraId="54262679" w16cid:durableId="26A08877"/>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40B107C7" w16cid:durableId="26A08E2B"/>
  <w16cid:commentId w16cid:paraId="3E08033B" w16cid:durableId="26A08A60"/>
  <w16cid:commentId w16cid:paraId="328E5D13" w16cid:durableId="26A08A85"/>
  <w16cid:commentId w16cid:paraId="26105B76" w16cid:durableId="26A08AD5"/>
  <w16cid:commentId w16cid:paraId="333676AB" w16cid:durableId="26A08B21"/>
  <w16cid:commentId w16cid:paraId="2FA6AEC6" w16cid:durableId="26A08B83"/>
  <w16cid:commentId w16cid:paraId="1827E0EC" w16cid:durableId="26A08BB5"/>
  <w16cid:commentId w16cid:paraId="76158880" w16cid:durableId="26A08C68"/>
  <w16cid:commentId w16cid:paraId="48E6D4F1" w16cid:durableId="26A08FEC"/>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10A98258" w16cid:durableId="26A09126"/>
  <w16cid:commentId w16cid:paraId="050BFFEE" w16cid:durableId="26A08C7A"/>
  <w16cid:commentId w16cid:paraId="51FB86F1" w16cid:durableId="25CB3771"/>
  <w16cid:commentId w16cid:paraId="3974ACBC" w16cid:durableId="25E592E3"/>
  <w16cid:commentId w16cid:paraId="4C137253" w16cid:durableId="25CB3772"/>
  <w16cid:commentId w16cid:paraId="24F5BB8C" w16cid:durableId="26A08FAA"/>
  <w16cid:commentId w16cid:paraId="0228A462" w16cid:durableId="25E59609"/>
  <w16cid:commentId w16cid:paraId="6C36F1C1" w16cid:durableId="25E5972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EEBB" w14:textId="77777777" w:rsidR="00C47A25" w:rsidRDefault="00C47A25" w:rsidP="003274DB">
      <w:r>
        <w:separator/>
      </w:r>
    </w:p>
    <w:p w14:paraId="5B5676BD" w14:textId="77777777" w:rsidR="00C47A25" w:rsidRDefault="00C47A25"/>
  </w:endnote>
  <w:endnote w:type="continuationSeparator" w:id="0">
    <w:p w14:paraId="2FB1133A" w14:textId="77777777" w:rsidR="00C47A25" w:rsidRDefault="00C47A25" w:rsidP="003274DB">
      <w:r>
        <w:continuationSeparator/>
      </w:r>
    </w:p>
    <w:p w14:paraId="373B71AF" w14:textId="77777777" w:rsidR="00C47A25" w:rsidRDefault="00C47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6BBA6043" w:rsidR="00326BB4" w:rsidRPr="000D1024" w:rsidRDefault="00561CA7" w:rsidP="00827301">
    <w:pPr>
      <w:pStyle w:val="Footerportrait"/>
      <w:rPr>
        <w:rStyle w:val="PageNumber"/>
        <w:szCs w:val="15"/>
      </w:rPr>
    </w:pPr>
    <w:fldSimple w:instr=" STYLEREF  &quot;Document type&quot;  \* MERGEFORMAT ">
      <w:r w:rsidR="002E7B14">
        <w:t>IALA Guideline</w:t>
      </w:r>
    </w:fldSimple>
    <w:r w:rsidR="00326BB4" w:rsidRPr="000D1024">
      <w:t xml:space="preserve"> </w:t>
    </w:r>
    <w:fldSimple w:instr=" STYLEREF &quot;Document number&quot; \* MERGEFORMAT ">
      <w:r w:rsidR="002E7B14">
        <w:t>Gnnnn</w:t>
      </w:r>
    </w:fldSimple>
    <w:r w:rsidR="00326BB4" w:rsidRPr="000D1024">
      <w:t xml:space="preserve"> </w:t>
    </w:r>
    <w:fldSimple w:instr=" STYLEREF &quot;Document name&quot; \* MERGEFORMAT ">
      <w:r w:rsidR="002E7B14">
        <w:t>[iala guideline on developments and implications of maritime autonomous surface ships for coastal authorities]</w:t>
      </w:r>
    </w:fldSimple>
  </w:p>
  <w:p w14:paraId="42805CD4" w14:textId="7F1550C6" w:rsidR="00326BB4" w:rsidRPr="00C907DF" w:rsidRDefault="00561CA7" w:rsidP="00827301">
    <w:pPr>
      <w:pStyle w:val="Footerportrait"/>
    </w:pPr>
    <w:fldSimple w:instr=" STYLEREF &quot;Edition number&quot; \* MERGEFORMAT ">
      <w:r w:rsidR="002E7B14">
        <w:t>Edition x.x</w:t>
      </w:r>
    </w:fldSimple>
    <w:r w:rsidR="00326BB4">
      <w:t xml:space="preserve"> </w:t>
    </w:r>
    <w:fldSimple w:instr=" STYLEREF  MRN  \* MERGEFORMAT ">
      <w:r w:rsidR="002E7B14">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561CA7" w:rsidP="00827301">
    <w:pPr>
      <w:pStyle w:val="Footerportrait"/>
      <w:rPr>
        <w:rStyle w:val="PageNumber"/>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561CA7"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22F33" w14:textId="77777777" w:rsidR="00C47A25" w:rsidRDefault="00C47A25" w:rsidP="003274DB">
      <w:r>
        <w:separator/>
      </w:r>
    </w:p>
    <w:p w14:paraId="1EF97FFC" w14:textId="77777777" w:rsidR="00C47A25" w:rsidRDefault="00C47A25"/>
  </w:footnote>
  <w:footnote w:type="continuationSeparator" w:id="0">
    <w:p w14:paraId="436C1F0B" w14:textId="77777777" w:rsidR="00C47A25" w:rsidRDefault="00C47A25" w:rsidP="003274DB">
      <w:r>
        <w:continuationSeparator/>
      </w:r>
    </w:p>
    <w:p w14:paraId="25EFD365" w14:textId="77777777" w:rsidR="00C47A25" w:rsidRDefault="00C47A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C47A25">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C47A25">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C47A25"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C47A25">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C47A25"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C47A25">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C47A25">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C47A25"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C47A25">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C47A25">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C47A25"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C47A25"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4"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47281269">
    <w:abstractNumId w:val="36"/>
  </w:num>
  <w:num w:numId="2" w16cid:durableId="2120837095">
    <w:abstractNumId w:val="60"/>
  </w:num>
  <w:num w:numId="3" w16cid:durableId="78258488">
    <w:abstractNumId w:val="13"/>
  </w:num>
  <w:num w:numId="4" w16cid:durableId="1179739313">
    <w:abstractNumId w:val="23"/>
  </w:num>
  <w:num w:numId="5" w16cid:durableId="105391090">
    <w:abstractNumId w:val="14"/>
  </w:num>
  <w:num w:numId="6" w16cid:durableId="347491668">
    <w:abstractNumId w:val="21"/>
  </w:num>
  <w:num w:numId="7" w16cid:durableId="489059163">
    <w:abstractNumId w:val="34"/>
  </w:num>
  <w:num w:numId="8" w16cid:durableId="1047804592">
    <w:abstractNumId w:val="12"/>
  </w:num>
  <w:num w:numId="9" w16cid:durableId="1373071304">
    <w:abstractNumId w:val="19"/>
  </w:num>
  <w:num w:numId="10" w16cid:durableId="720785206">
    <w:abstractNumId w:val="7"/>
  </w:num>
  <w:num w:numId="11" w16cid:durableId="615604300">
    <w:abstractNumId w:val="48"/>
  </w:num>
  <w:num w:numId="12" w16cid:durableId="1518003">
    <w:abstractNumId w:val="57"/>
  </w:num>
  <w:num w:numId="13" w16cid:durableId="1345084641">
    <w:abstractNumId w:val="15"/>
  </w:num>
  <w:num w:numId="14" w16cid:durableId="1306277144">
    <w:abstractNumId w:val="58"/>
  </w:num>
  <w:num w:numId="15" w16cid:durableId="673872586">
    <w:abstractNumId w:val="17"/>
  </w:num>
  <w:num w:numId="16" w16cid:durableId="2004160049">
    <w:abstractNumId w:val="45"/>
  </w:num>
  <w:num w:numId="17" w16cid:durableId="1111432272">
    <w:abstractNumId w:val="29"/>
  </w:num>
  <w:num w:numId="18" w16cid:durableId="1618877477">
    <w:abstractNumId w:val="8"/>
  </w:num>
  <w:num w:numId="19" w16cid:durableId="210770537">
    <w:abstractNumId w:val="2"/>
  </w:num>
  <w:num w:numId="20" w16cid:durableId="665323266">
    <w:abstractNumId w:val="6"/>
  </w:num>
  <w:num w:numId="21" w16cid:durableId="123816086">
    <w:abstractNumId w:val="5"/>
  </w:num>
  <w:num w:numId="22" w16cid:durableId="1566448225">
    <w:abstractNumId w:val="4"/>
  </w:num>
  <w:num w:numId="23" w16cid:durableId="534850772">
    <w:abstractNumId w:val="3"/>
  </w:num>
  <w:num w:numId="24" w16cid:durableId="477117448">
    <w:abstractNumId w:val="1"/>
  </w:num>
  <w:num w:numId="25" w16cid:durableId="1256936179">
    <w:abstractNumId w:val="0"/>
  </w:num>
  <w:num w:numId="26" w16cid:durableId="1074009428">
    <w:abstractNumId w:val="48"/>
  </w:num>
  <w:num w:numId="27" w16cid:durableId="1344286835">
    <w:abstractNumId w:val="40"/>
  </w:num>
  <w:num w:numId="28" w16cid:durableId="1763186309">
    <w:abstractNumId w:val="36"/>
  </w:num>
  <w:num w:numId="29" w16cid:durableId="602878130">
    <w:abstractNumId w:val="60"/>
  </w:num>
  <w:num w:numId="30" w16cid:durableId="517699387">
    <w:abstractNumId w:val="57"/>
  </w:num>
  <w:num w:numId="31" w16cid:durableId="370763208">
    <w:abstractNumId w:val="58"/>
  </w:num>
  <w:num w:numId="32" w16cid:durableId="955141882">
    <w:abstractNumId w:val="51"/>
  </w:num>
  <w:num w:numId="33" w16cid:durableId="1575312441">
    <w:abstractNumId w:val="51"/>
  </w:num>
  <w:num w:numId="34" w16cid:durableId="737826880">
    <w:abstractNumId w:val="48"/>
  </w:num>
  <w:num w:numId="35" w16cid:durableId="383800385">
    <w:abstractNumId w:val="48"/>
  </w:num>
  <w:num w:numId="36" w16cid:durableId="1713067167">
    <w:abstractNumId w:val="48"/>
  </w:num>
  <w:num w:numId="37" w16cid:durableId="1514102950">
    <w:abstractNumId w:val="48"/>
  </w:num>
  <w:num w:numId="38" w16cid:durableId="712581046">
    <w:abstractNumId w:val="48"/>
  </w:num>
  <w:num w:numId="39" w16cid:durableId="134880326">
    <w:abstractNumId w:val="25"/>
  </w:num>
  <w:num w:numId="40" w16cid:durableId="846936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514857">
    <w:abstractNumId w:val="24"/>
  </w:num>
  <w:num w:numId="42" w16cid:durableId="12437594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32749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3293971">
    <w:abstractNumId w:val="37"/>
  </w:num>
  <w:num w:numId="45" w16cid:durableId="1296108945">
    <w:abstractNumId w:val="31"/>
  </w:num>
  <w:num w:numId="46" w16cid:durableId="552010371">
    <w:abstractNumId w:val="32"/>
  </w:num>
  <w:num w:numId="47" w16cid:durableId="751897855">
    <w:abstractNumId w:val="49"/>
  </w:num>
  <w:num w:numId="48" w16cid:durableId="1287855467">
    <w:abstractNumId w:val="18"/>
  </w:num>
  <w:num w:numId="49" w16cid:durableId="1443576749">
    <w:abstractNumId w:val="16"/>
  </w:num>
  <w:num w:numId="50" w16cid:durableId="1924802369">
    <w:abstractNumId w:val="9"/>
  </w:num>
  <w:num w:numId="51" w16cid:durableId="711924106">
    <w:abstractNumId w:val="8"/>
  </w:num>
  <w:num w:numId="52" w16cid:durableId="1223172247">
    <w:abstractNumId w:val="8"/>
  </w:num>
  <w:num w:numId="53" w16cid:durableId="853883147">
    <w:abstractNumId w:val="8"/>
  </w:num>
  <w:num w:numId="54" w16cid:durableId="1832793892">
    <w:abstractNumId w:val="8"/>
  </w:num>
  <w:num w:numId="55" w16cid:durableId="287705774">
    <w:abstractNumId w:val="8"/>
  </w:num>
  <w:num w:numId="56" w16cid:durableId="1293946957">
    <w:abstractNumId w:val="8"/>
  </w:num>
  <w:num w:numId="57" w16cid:durableId="1096243261">
    <w:abstractNumId w:val="52"/>
  </w:num>
  <w:num w:numId="58" w16cid:durableId="1447505151">
    <w:abstractNumId w:val="12"/>
  </w:num>
  <w:num w:numId="59" w16cid:durableId="974220734">
    <w:abstractNumId w:val="12"/>
  </w:num>
  <w:num w:numId="60" w16cid:durableId="461269160">
    <w:abstractNumId w:val="12"/>
  </w:num>
  <w:num w:numId="61" w16cid:durableId="1014262573">
    <w:abstractNumId w:val="36"/>
  </w:num>
  <w:num w:numId="62" w16cid:durableId="1313679039">
    <w:abstractNumId w:val="36"/>
  </w:num>
  <w:num w:numId="63" w16cid:durableId="1014188394">
    <w:abstractNumId w:val="60"/>
  </w:num>
  <w:num w:numId="64" w16cid:durableId="314339200">
    <w:abstractNumId w:val="60"/>
  </w:num>
  <w:num w:numId="65" w16cid:durableId="1356730140">
    <w:abstractNumId w:val="60"/>
  </w:num>
  <w:num w:numId="66" w16cid:durableId="655063133">
    <w:abstractNumId w:val="60"/>
  </w:num>
  <w:num w:numId="67" w16cid:durableId="1096364591">
    <w:abstractNumId w:val="60"/>
  </w:num>
  <w:num w:numId="68" w16cid:durableId="224684877">
    <w:abstractNumId w:val="15"/>
  </w:num>
  <w:num w:numId="69" w16cid:durableId="1208420896">
    <w:abstractNumId w:val="15"/>
  </w:num>
  <w:num w:numId="70" w16cid:durableId="468937290">
    <w:abstractNumId w:val="60"/>
  </w:num>
  <w:num w:numId="71" w16cid:durableId="1852379577">
    <w:abstractNumId w:val="60"/>
  </w:num>
  <w:num w:numId="72" w16cid:durableId="1845170103">
    <w:abstractNumId w:val="60"/>
  </w:num>
  <w:num w:numId="73" w16cid:durableId="985426846">
    <w:abstractNumId w:val="60"/>
  </w:num>
  <w:num w:numId="74" w16cid:durableId="1719091509">
    <w:abstractNumId w:val="60"/>
  </w:num>
  <w:num w:numId="75" w16cid:durableId="1780948179">
    <w:abstractNumId w:val="60"/>
  </w:num>
  <w:num w:numId="76" w16cid:durableId="899634577">
    <w:abstractNumId w:val="60"/>
  </w:num>
  <w:num w:numId="77" w16cid:durableId="813137590">
    <w:abstractNumId w:val="60"/>
  </w:num>
  <w:num w:numId="78" w16cid:durableId="882867996">
    <w:abstractNumId w:val="15"/>
  </w:num>
  <w:num w:numId="79" w16cid:durableId="613287115">
    <w:abstractNumId w:val="15"/>
  </w:num>
  <w:num w:numId="80" w16cid:durableId="1354309130">
    <w:abstractNumId w:val="15"/>
  </w:num>
  <w:num w:numId="81" w16cid:durableId="759065874">
    <w:abstractNumId w:val="50"/>
  </w:num>
  <w:num w:numId="82" w16cid:durableId="555437413">
    <w:abstractNumId w:val="10"/>
  </w:num>
  <w:num w:numId="83" w16cid:durableId="247424835">
    <w:abstractNumId w:val="47"/>
  </w:num>
  <w:num w:numId="84" w16cid:durableId="1393506186">
    <w:abstractNumId w:val="42"/>
  </w:num>
  <w:num w:numId="85" w16cid:durableId="1574974164">
    <w:abstractNumId w:val="55"/>
  </w:num>
  <w:num w:numId="86" w16cid:durableId="944993544">
    <w:abstractNumId w:val="53"/>
  </w:num>
  <w:num w:numId="87" w16cid:durableId="326792212">
    <w:abstractNumId w:val="35"/>
  </w:num>
  <w:num w:numId="88" w16cid:durableId="2125346807">
    <w:abstractNumId w:val="28"/>
  </w:num>
  <w:num w:numId="89" w16cid:durableId="675572251">
    <w:abstractNumId w:val="56"/>
  </w:num>
  <w:num w:numId="90" w16cid:durableId="1339237912">
    <w:abstractNumId w:val="20"/>
  </w:num>
  <w:num w:numId="91" w16cid:durableId="1647585186">
    <w:abstractNumId w:val="26"/>
  </w:num>
  <w:num w:numId="92" w16cid:durableId="628164207">
    <w:abstractNumId w:val="33"/>
  </w:num>
  <w:num w:numId="93" w16cid:durableId="722675422">
    <w:abstractNumId w:val="43"/>
  </w:num>
  <w:num w:numId="94" w16cid:durableId="1512260837">
    <w:abstractNumId w:val="30"/>
  </w:num>
  <w:num w:numId="95" w16cid:durableId="1280723226">
    <w:abstractNumId w:val="41"/>
  </w:num>
  <w:num w:numId="96" w16cid:durableId="215287537">
    <w:abstractNumId w:val="39"/>
  </w:num>
  <w:num w:numId="97" w16cid:durableId="1905021305">
    <w:abstractNumId w:val="38"/>
  </w:num>
  <w:num w:numId="98" w16cid:durableId="1644848595">
    <w:abstractNumId w:val="62"/>
  </w:num>
  <w:num w:numId="99" w16cid:durableId="295648272">
    <w:abstractNumId w:val="61"/>
  </w:num>
  <w:num w:numId="100" w16cid:durableId="927687793">
    <w:abstractNumId w:val="59"/>
  </w:num>
  <w:num w:numId="101" w16cid:durableId="264457871">
    <w:abstractNumId w:val="11"/>
  </w:num>
  <w:num w:numId="102" w16cid:durableId="1729766164">
    <w:abstractNumId w:val="54"/>
  </w:num>
  <w:num w:numId="103" w16cid:durableId="1986277171">
    <w:abstractNumId w:val="46"/>
  </w:num>
  <w:num w:numId="104" w16cid:durableId="2006319381">
    <w:abstractNumId w:val="27"/>
  </w:num>
  <w:num w:numId="105" w16cid:durableId="749934899">
    <w:abstractNumId w:val="44"/>
  </w:num>
  <w:num w:numId="106" w16cid:durableId="1849324317">
    <w:abstractNumId w:val="2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Jillian Carson-Jackson">
    <w15:presenceInfo w15:providerId="Windows Live" w15:userId="0525cd53ce3699d9"/>
  </w15:person>
  <w15:person w15:author="Tomren, Guttorm">
    <w15:presenceInfo w15:providerId="AD" w15:userId="S-1-5-21-1409082233-1343024091-725345543-26418"/>
  </w15:person>
  <w15:person w15:author="James Collocott [2]">
    <w15:presenceInfo w15:providerId="None" w15:userId="James Collocott"/>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A7D9A"/>
    <w:rsid w:val="000B1A90"/>
    <w:rsid w:val="000B2356"/>
    <w:rsid w:val="000B2512"/>
    <w:rsid w:val="000B577B"/>
    <w:rsid w:val="000C2133"/>
    <w:rsid w:val="000C2857"/>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F43"/>
    <w:rsid w:val="000F58ED"/>
    <w:rsid w:val="0010529E"/>
    <w:rsid w:val="00113D5B"/>
    <w:rsid w:val="00113F8F"/>
    <w:rsid w:val="00121616"/>
    <w:rsid w:val="00121F1B"/>
    <w:rsid w:val="00121FB4"/>
    <w:rsid w:val="001236B5"/>
    <w:rsid w:val="001252C8"/>
    <w:rsid w:val="00127955"/>
    <w:rsid w:val="001349DB"/>
    <w:rsid w:val="00134B86"/>
    <w:rsid w:val="00135AEB"/>
    <w:rsid w:val="00136E58"/>
    <w:rsid w:val="0014060A"/>
    <w:rsid w:val="00141ABA"/>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17880"/>
    <w:rsid w:val="002204DA"/>
    <w:rsid w:val="0022371A"/>
    <w:rsid w:val="00224DAB"/>
    <w:rsid w:val="0022582A"/>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6250"/>
    <w:rsid w:val="00290909"/>
    <w:rsid w:val="00296AE1"/>
    <w:rsid w:val="0029793F"/>
    <w:rsid w:val="002A1C42"/>
    <w:rsid w:val="002A5EF1"/>
    <w:rsid w:val="002A617C"/>
    <w:rsid w:val="002A71CF"/>
    <w:rsid w:val="002A7E5A"/>
    <w:rsid w:val="002B3E9D"/>
    <w:rsid w:val="002B574E"/>
    <w:rsid w:val="002C1E38"/>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F3E"/>
    <w:rsid w:val="00350A92"/>
    <w:rsid w:val="00350EB0"/>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28CE"/>
    <w:rsid w:val="003C7C34"/>
    <w:rsid w:val="003D0F37"/>
    <w:rsid w:val="003D2A7A"/>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65E"/>
    <w:rsid w:val="00432C05"/>
    <w:rsid w:val="00440379"/>
    <w:rsid w:val="00441393"/>
    <w:rsid w:val="004441F8"/>
    <w:rsid w:val="00447CF0"/>
    <w:rsid w:val="00456DE1"/>
    <w:rsid w:val="00456F10"/>
    <w:rsid w:val="00460D62"/>
    <w:rsid w:val="00461DDC"/>
    <w:rsid w:val="00462095"/>
    <w:rsid w:val="00463B48"/>
    <w:rsid w:val="0046464D"/>
    <w:rsid w:val="00466E71"/>
    <w:rsid w:val="00470DE0"/>
    <w:rsid w:val="00474746"/>
    <w:rsid w:val="00476942"/>
    <w:rsid w:val="00477D62"/>
    <w:rsid w:val="0048126C"/>
    <w:rsid w:val="00481C27"/>
    <w:rsid w:val="00486A52"/>
    <w:rsid w:val="004871A2"/>
    <w:rsid w:val="004908B8"/>
    <w:rsid w:val="00492A8D"/>
    <w:rsid w:val="00493B3C"/>
    <w:rsid w:val="004944C8"/>
    <w:rsid w:val="004945CE"/>
    <w:rsid w:val="004946AC"/>
    <w:rsid w:val="00495DDA"/>
    <w:rsid w:val="004A0EBF"/>
    <w:rsid w:val="004A3751"/>
    <w:rsid w:val="004A4EC4"/>
    <w:rsid w:val="004B0172"/>
    <w:rsid w:val="004B65D9"/>
    <w:rsid w:val="004B744B"/>
    <w:rsid w:val="004B7810"/>
    <w:rsid w:val="004C0C7E"/>
    <w:rsid w:val="004C0E4B"/>
    <w:rsid w:val="004C2714"/>
    <w:rsid w:val="004C2C81"/>
    <w:rsid w:val="004D4109"/>
    <w:rsid w:val="004D6C87"/>
    <w:rsid w:val="004E0BBB"/>
    <w:rsid w:val="004E1D57"/>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CA7"/>
    <w:rsid w:val="00563D55"/>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61E7"/>
    <w:rsid w:val="00606892"/>
    <w:rsid w:val="00606A1F"/>
    <w:rsid w:val="00611BF0"/>
    <w:rsid w:val="006127A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44D8"/>
    <w:rsid w:val="006750F2"/>
    <w:rsid w:val="006752D6"/>
    <w:rsid w:val="00675928"/>
    <w:rsid w:val="00675E02"/>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4B80"/>
    <w:rsid w:val="00703A6A"/>
    <w:rsid w:val="00707762"/>
    <w:rsid w:val="00715728"/>
    <w:rsid w:val="00722236"/>
    <w:rsid w:val="00723824"/>
    <w:rsid w:val="00725CCA"/>
    <w:rsid w:val="0072737A"/>
    <w:rsid w:val="007311E7"/>
    <w:rsid w:val="00731DEE"/>
    <w:rsid w:val="00734BC6"/>
    <w:rsid w:val="007365D7"/>
    <w:rsid w:val="0074084C"/>
    <w:rsid w:val="007426C4"/>
    <w:rsid w:val="00753B9C"/>
    <w:rsid w:val="007541D3"/>
    <w:rsid w:val="007577D7"/>
    <w:rsid w:val="00760004"/>
    <w:rsid w:val="00770F9C"/>
    <w:rsid w:val="007715E8"/>
    <w:rsid w:val="00773622"/>
    <w:rsid w:val="00773851"/>
    <w:rsid w:val="00773A35"/>
    <w:rsid w:val="00774418"/>
    <w:rsid w:val="00774DBE"/>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603E0"/>
    <w:rsid w:val="00865532"/>
    <w:rsid w:val="00867686"/>
    <w:rsid w:val="008737D3"/>
    <w:rsid w:val="00874179"/>
    <w:rsid w:val="008747E0"/>
    <w:rsid w:val="00876841"/>
    <w:rsid w:val="00882B3C"/>
    <w:rsid w:val="00885176"/>
    <w:rsid w:val="00886C21"/>
    <w:rsid w:val="0088783D"/>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706B"/>
    <w:rsid w:val="009B0C65"/>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1B91"/>
    <w:rsid w:val="00AA1D7A"/>
    <w:rsid w:val="00AA3E01"/>
    <w:rsid w:val="00AA68AE"/>
    <w:rsid w:val="00AB0BFA"/>
    <w:rsid w:val="00AB2C66"/>
    <w:rsid w:val="00AB6BAD"/>
    <w:rsid w:val="00AB76B7"/>
    <w:rsid w:val="00AC33A2"/>
    <w:rsid w:val="00AC583D"/>
    <w:rsid w:val="00AD12E6"/>
    <w:rsid w:val="00AD38F7"/>
    <w:rsid w:val="00AD4938"/>
    <w:rsid w:val="00AE03C8"/>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3247"/>
    <w:rsid w:val="00BE5568"/>
    <w:rsid w:val="00BE5764"/>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512ED"/>
    <w:rsid w:val="00D55A15"/>
    <w:rsid w:val="00D603BF"/>
    <w:rsid w:val="00D638E0"/>
    <w:rsid w:val="00D653B1"/>
    <w:rsid w:val="00D656A2"/>
    <w:rsid w:val="00D740A5"/>
    <w:rsid w:val="00D74AE1"/>
    <w:rsid w:val="00D75D42"/>
    <w:rsid w:val="00D80A15"/>
    <w:rsid w:val="00D80B20"/>
    <w:rsid w:val="00D845A3"/>
    <w:rsid w:val="00D865A8"/>
    <w:rsid w:val="00D9012A"/>
    <w:rsid w:val="00D92C2D"/>
    <w:rsid w:val="00D9361E"/>
    <w:rsid w:val="00D94F38"/>
    <w:rsid w:val="00D96F91"/>
    <w:rsid w:val="00DA005A"/>
    <w:rsid w:val="00DA1027"/>
    <w:rsid w:val="00DA17CD"/>
    <w:rsid w:val="00DB25B3"/>
    <w:rsid w:val="00DB51ED"/>
    <w:rsid w:val="00DC0969"/>
    <w:rsid w:val="00DC1C10"/>
    <w:rsid w:val="00DC40EB"/>
    <w:rsid w:val="00DC6F92"/>
    <w:rsid w:val="00DC76E2"/>
    <w:rsid w:val="00DD0213"/>
    <w:rsid w:val="00DD60F2"/>
    <w:rsid w:val="00DD69FB"/>
    <w:rsid w:val="00DE0893"/>
    <w:rsid w:val="00DE2814"/>
    <w:rsid w:val="00DE6796"/>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2A94"/>
    <w:rsid w:val="00E458BF"/>
    <w:rsid w:val="00E47285"/>
    <w:rsid w:val="00E5035D"/>
    <w:rsid w:val="00E51C33"/>
    <w:rsid w:val="00E53EB8"/>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707B3"/>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B29DBB-348A-404E-873A-6376F6AAA04C}"/>
</file>

<file path=customXml/itemProps4.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118</TotalTime>
  <Pages>43</Pages>
  <Words>15382</Words>
  <Characters>87681</Characters>
  <Application>Microsoft Office Word</Application>
  <DocSecurity>0</DocSecurity>
  <Lines>730</Lines>
  <Paragraphs>205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102858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Jillian Carson-Jackson</cp:lastModifiedBy>
  <cp:revision>135</cp:revision>
  <cp:lastPrinted>2020-11-25T08:30:00Z</cp:lastPrinted>
  <dcterms:created xsi:type="dcterms:W3CDTF">2022-08-10T15:26:00Z</dcterms:created>
  <dcterms:modified xsi:type="dcterms:W3CDTF">2022-08-11T22:53:00Z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